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3D6D6" w14:textId="77777777" w:rsidR="00AC0C77" w:rsidRPr="0000236A" w:rsidRDefault="00AC0C77" w:rsidP="00AC0C77">
      <w:pPr>
        <w:pStyle w:val="paragraph"/>
        <w:spacing w:before="0" w:beforeAutospacing="0" w:after="0" w:afterAutospacing="0"/>
        <w:jc w:val="right"/>
        <w:textAlignment w:val="baseline"/>
        <w:rPr>
          <w:sz w:val="18"/>
          <w:szCs w:val="18"/>
        </w:rPr>
      </w:pPr>
      <w:commentRangeStart w:id="0"/>
      <w:r w:rsidRPr="0000236A">
        <w:rPr>
          <w:rStyle w:val="normaltextrun"/>
          <w:b/>
          <w:bCs/>
        </w:rPr>
        <w:t>EELNÕU</w:t>
      </w:r>
      <w:r w:rsidRPr="0000236A">
        <w:rPr>
          <w:rStyle w:val="eop"/>
        </w:rPr>
        <w:t> </w:t>
      </w:r>
    </w:p>
    <w:p w14:paraId="4A6EA297" w14:textId="6A34A925" w:rsidR="00F013A6" w:rsidRPr="00C31A57" w:rsidRDefault="00C31A57" w:rsidP="00C31A57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</w:rPr>
      </w:pP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r>
        <w:rPr>
          <w:rStyle w:val="eop"/>
          <w:sz w:val="32"/>
          <w:szCs w:val="32"/>
        </w:rPr>
        <w:tab/>
      </w:r>
      <w:commentRangeEnd w:id="0"/>
      <w:r w:rsidR="00C77654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0"/>
      </w:r>
      <w:r>
        <w:rPr>
          <w:rStyle w:val="eop"/>
          <w:sz w:val="32"/>
          <w:szCs w:val="32"/>
        </w:rPr>
        <w:tab/>
      </w:r>
      <w:r w:rsidRPr="00C31A57">
        <w:rPr>
          <w:rStyle w:val="eop"/>
        </w:rPr>
        <w:t>17. juuli 2025</w:t>
      </w:r>
    </w:p>
    <w:p w14:paraId="6165A4EF" w14:textId="6571664E" w:rsidR="00AC0C77" w:rsidRPr="0000236A" w:rsidRDefault="00AC0C77" w:rsidP="00AC0C77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0236A">
        <w:rPr>
          <w:rStyle w:val="eop"/>
          <w:sz w:val="32"/>
          <w:szCs w:val="32"/>
        </w:rPr>
        <w:t> </w:t>
      </w:r>
    </w:p>
    <w:p w14:paraId="137552D2" w14:textId="77777777" w:rsidR="00AC0C77" w:rsidRPr="0000236A" w:rsidRDefault="00AC0C77" w:rsidP="00AC0C77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00236A">
        <w:rPr>
          <w:rStyle w:val="normaltextrun"/>
          <w:b/>
          <w:bCs/>
          <w:sz w:val="32"/>
          <w:szCs w:val="32"/>
        </w:rPr>
        <w:t>Mootorsõidukimaksu seaduse muutmise seadus</w:t>
      </w:r>
      <w:r w:rsidRPr="0000236A">
        <w:rPr>
          <w:rStyle w:val="eop"/>
          <w:sz w:val="32"/>
          <w:szCs w:val="32"/>
        </w:rPr>
        <w:t> </w:t>
      </w:r>
    </w:p>
    <w:p w14:paraId="1C2E3226" w14:textId="58AFE40A" w:rsidR="00EE5B51" w:rsidRPr="0000236A" w:rsidRDefault="00AC0C77" w:rsidP="008A3FD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00236A">
        <w:rPr>
          <w:rStyle w:val="eop"/>
        </w:rPr>
        <w:t> </w:t>
      </w:r>
    </w:p>
    <w:p w14:paraId="1EF986F1" w14:textId="77777777" w:rsidR="00AC0C77" w:rsidRPr="0000236A" w:rsidRDefault="00AC0C77" w:rsidP="008A3FD5">
      <w:pPr>
        <w:pStyle w:val="paragraph"/>
        <w:spacing w:before="0" w:beforeAutospacing="0" w:after="0" w:afterAutospacing="0"/>
        <w:jc w:val="both"/>
        <w:textAlignment w:val="baseline"/>
      </w:pPr>
      <w:r w:rsidRPr="0000236A">
        <w:rPr>
          <w:rStyle w:val="normaltextrun"/>
          <w:b/>
          <w:bCs/>
        </w:rPr>
        <w:t>§ 1. Mootorsõidukimaksu seaduse muutmine</w:t>
      </w:r>
      <w:r w:rsidRPr="0000236A">
        <w:rPr>
          <w:rStyle w:val="eop"/>
        </w:rPr>
        <w:t> </w:t>
      </w:r>
    </w:p>
    <w:p w14:paraId="65BA8B76" w14:textId="77777777" w:rsidR="00AC0C77" w:rsidRPr="0000236A" w:rsidRDefault="00AC0C77" w:rsidP="008A3FD5">
      <w:pPr>
        <w:pStyle w:val="paragraph"/>
        <w:spacing w:before="0" w:beforeAutospacing="0" w:after="0" w:afterAutospacing="0"/>
        <w:jc w:val="both"/>
        <w:textAlignment w:val="baseline"/>
      </w:pPr>
      <w:r w:rsidRPr="0000236A">
        <w:rPr>
          <w:rStyle w:val="eop"/>
        </w:rPr>
        <w:t> </w:t>
      </w:r>
    </w:p>
    <w:p w14:paraId="40852BBF" w14:textId="77777777" w:rsidR="00AC0C77" w:rsidRPr="0000236A" w:rsidRDefault="00AC0C77" w:rsidP="008A3FD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00236A">
        <w:rPr>
          <w:rStyle w:val="normaltextrun"/>
        </w:rPr>
        <w:t>Mootorsõidukimaksu seaduses tehakse järgmised muudatused:</w:t>
      </w:r>
      <w:del w:id="1" w:author="Aili Sandre - JUSTDIGI" w:date="2025-07-23T11:51:00Z" w16du:dateUtc="2025-07-23T08:51:00Z">
        <w:r w:rsidRPr="0000236A" w:rsidDel="0003700F">
          <w:rPr>
            <w:rStyle w:val="eop"/>
          </w:rPr>
          <w:delText> </w:delText>
        </w:r>
      </w:del>
    </w:p>
    <w:p w14:paraId="2704B6DE" w14:textId="77777777" w:rsidR="00CE2AE2" w:rsidRPr="0000236A" w:rsidRDefault="00CE2AE2" w:rsidP="008A3FD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53DCFE6B" w14:textId="6F2FA098" w:rsidR="004477E0" w:rsidRPr="0000236A" w:rsidRDefault="00CE2AE2" w:rsidP="008A3FD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00236A">
        <w:rPr>
          <w:rStyle w:val="eop"/>
          <w:b/>
          <w:bCs/>
        </w:rPr>
        <w:t>1)</w:t>
      </w:r>
      <w:r w:rsidRPr="0000236A">
        <w:rPr>
          <w:rStyle w:val="eop"/>
        </w:rPr>
        <w:t xml:space="preserve"> </w:t>
      </w:r>
      <w:r w:rsidR="00C31A57">
        <w:rPr>
          <w:rStyle w:val="eop"/>
        </w:rPr>
        <w:t>paragrahvi</w:t>
      </w:r>
      <w:r w:rsidR="00EC01D3" w:rsidRPr="0000236A">
        <w:rPr>
          <w:rStyle w:val="eop"/>
        </w:rPr>
        <w:t xml:space="preserve"> 6 täiendatakse </w:t>
      </w:r>
      <w:r w:rsidR="004477E0" w:rsidRPr="0000236A">
        <w:rPr>
          <w:rStyle w:val="eop"/>
        </w:rPr>
        <w:t xml:space="preserve">lõikega 3 järgmises sõnastuses: </w:t>
      </w:r>
    </w:p>
    <w:p w14:paraId="3FC8A4F6" w14:textId="6D800E26" w:rsidR="004477E0" w:rsidRPr="0000236A" w:rsidRDefault="1200354A" w:rsidP="006D343E">
      <w:pPr>
        <w:pStyle w:val="paragraph"/>
        <w:spacing w:before="0" w:beforeAutospacing="0" w:after="0" w:afterAutospacing="0"/>
        <w:jc w:val="both"/>
        <w:textAlignment w:val="baseline"/>
      </w:pPr>
      <w:r w:rsidRPr="0000236A">
        <w:t>„(3) Maksukoh</w:t>
      </w:r>
      <w:r w:rsidR="22379BD0" w:rsidRPr="0000236A">
        <w:t xml:space="preserve">ustus arvutatakse </w:t>
      </w:r>
      <w:r w:rsidR="009E7535" w:rsidRPr="0000236A">
        <w:t>sõiduki</w:t>
      </w:r>
      <w:r w:rsidR="11706232" w:rsidRPr="0000236A">
        <w:t xml:space="preserve"> 1.</w:t>
      </w:r>
      <w:r w:rsidR="041C2E17" w:rsidRPr="0000236A">
        <w:t xml:space="preserve"> </w:t>
      </w:r>
      <w:r w:rsidR="11706232" w:rsidRPr="0000236A">
        <w:t>jaanuari või</w:t>
      </w:r>
      <w:r w:rsidR="1493C701" w:rsidRPr="0000236A">
        <w:t xml:space="preserve"> </w:t>
      </w:r>
      <w:r w:rsidR="428D2B65" w:rsidRPr="0000236A">
        <w:t xml:space="preserve">Eesti </w:t>
      </w:r>
      <w:r w:rsidR="11706232" w:rsidRPr="0000236A">
        <w:t>liiklusregistris esmakordse registreerimise kuupäeva</w:t>
      </w:r>
      <w:r w:rsidR="1FDB03B1" w:rsidRPr="0000236A">
        <w:t xml:space="preserve"> seisuga</w:t>
      </w:r>
      <w:r w:rsidR="492F0787" w:rsidRPr="0000236A">
        <w:t xml:space="preserve"> liiklusregistri andmete alusel</w:t>
      </w:r>
      <w:r w:rsidR="11706232" w:rsidRPr="0000236A">
        <w:t>.</w:t>
      </w:r>
      <w:r w:rsidR="00B327C2">
        <w:t>“;</w:t>
      </w:r>
    </w:p>
    <w:p w14:paraId="4FEC1E38" w14:textId="77777777" w:rsidR="00AC0C77" w:rsidRDefault="00AC0C77" w:rsidP="006D343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00236A">
        <w:rPr>
          <w:rStyle w:val="eop"/>
        </w:rPr>
        <w:t> </w:t>
      </w:r>
    </w:p>
    <w:p w14:paraId="5CB05E81" w14:textId="1D7A6640" w:rsidR="00C75EB7" w:rsidRDefault="00C75EB7" w:rsidP="006D343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B327C2">
        <w:rPr>
          <w:rStyle w:val="eop"/>
          <w:b/>
          <w:bCs/>
        </w:rPr>
        <w:t>2)</w:t>
      </w:r>
      <w:r>
        <w:rPr>
          <w:rStyle w:val="eop"/>
        </w:rPr>
        <w:t xml:space="preserve"> </w:t>
      </w:r>
      <w:r w:rsidR="00C31A57">
        <w:rPr>
          <w:rStyle w:val="eop"/>
        </w:rPr>
        <w:t>paragrahvi</w:t>
      </w:r>
      <w:r>
        <w:rPr>
          <w:rStyle w:val="eop"/>
        </w:rPr>
        <w:t xml:space="preserve"> </w:t>
      </w:r>
      <w:r w:rsidR="00006D0E">
        <w:rPr>
          <w:rStyle w:val="eop"/>
        </w:rPr>
        <w:t>9 lõi</w:t>
      </w:r>
      <w:r w:rsidR="00FB211E">
        <w:rPr>
          <w:rStyle w:val="eop"/>
        </w:rPr>
        <w:t>ge</w:t>
      </w:r>
      <w:r w:rsidR="00006D0E">
        <w:rPr>
          <w:rStyle w:val="eop"/>
        </w:rPr>
        <w:t xml:space="preserve"> </w:t>
      </w:r>
      <w:r w:rsidR="00C81C07">
        <w:rPr>
          <w:rStyle w:val="eop"/>
        </w:rPr>
        <w:t xml:space="preserve">2 </w:t>
      </w:r>
      <w:commentRangeStart w:id="2"/>
      <w:del w:id="3" w:author="Katariina Kärsten - JUSTDIGI" w:date="2025-07-28T15:58:00Z" w16du:dateUtc="2025-07-28T12:58:00Z">
        <w:r w:rsidR="00C81C07" w:rsidDel="00BB7150">
          <w:rPr>
            <w:rStyle w:val="eop"/>
          </w:rPr>
          <w:delText>tekst</w:delText>
        </w:r>
      </w:del>
      <w:del w:id="4" w:author="Katariina Kärsten - JUSTDIGI" w:date="2025-07-23T08:51:00Z" w16du:dateUtc="2025-07-23T05:51:00Z">
        <w:r w:rsidR="00C81C07" w:rsidDel="00424B64">
          <w:rPr>
            <w:rStyle w:val="eop"/>
          </w:rPr>
          <w:delText>i</w:delText>
        </w:r>
      </w:del>
      <w:del w:id="5" w:author="Katariina Kärsten - JUSTDIGI" w:date="2025-07-28T15:58:00Z" w16du:dateUtc="2025-07-28T12:58:00Z">
        <w:r w:rsidR="00C81C07" w:rsidDel="00BB7150">
          <w:rPr>
            <w:rStyle w:val="eop"/>
          </w:rPr>
          <w:delText xml:space="preserve"> </w:delText>
        </w:r>
      </w:del>
      <w:commentRangeEnd w:id="2"/>
      <w:r w:rsidR="00C358CB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2"/>
      </w:r>
      <w:r w:rsidR="00C81C07">
        <w:rPr>
          <w:rStyle w:val="eop"/>
        </w:rPr>
        <w:t>muudetakse ja sõnastatakse järgmiselt:</w:t>
      </w:r>
    </w:p>
    <w:p w14:paraId="1595998D" w14:textId="7ABF813D" w:rsidR="001D25AB" w:rsidRDefault="00BE6584" w:rsidP="006D343E">
      <w:pPr>
        <w:pStyle w:val="paragraph"/>
        <w:spacing w:before="0" w:beforeAutospacing="0" w:after="0" w:afterAutospacing="0"/>
        <w:jc w:val="both"/>
        <w:textAlignment w:val="baseline"/>
      </w:pPr>
      <w:r>
        <w:t>„</w:t>
      </w:r>
      <w:r w:rsidR="00B327C2" w:rsidRPr="00B327C2">
        <w:t xml:space="preserve">(2) </w:t>
      </w:r>
      <w:r w:rsidR="00F32A86">
        <w:t>M</w:t>
      </w:r>
      <w:r w:rsidR="005068C4" w:rsidRPr="00B327C2">
        <w:t xml:space="preserve">aksuteade </w:t>
      </w:r>
      <w:r w:rsidR="00F43B4D">
        <w:t xml:space="preserve">väljastatakse </w:t>
      </w:r>
      <w:r w:rsidR="005068C4" w:rsidRPr="00B327C2">
        <w:t xml:space="preserve">15 tööpäeva jooksul </w:t>
      </w:r>
      <w:r w:rsidR="00F43B4D">
        <w:t xml:space="preserve">pärast </w:t>
      </w:r>
      <w:r w:rsidR="00F43B4D" w:rsidRPr="007E2416">
        <w:t>r</w:t>
      </w:r>
      <w:r w:rsidR="00F43B4D">
        <w:t>egistrikande tegemist järgmistel juhtudel:</w:t>
      </w:r>
    </w:p>
    <w:p w14:paraId="517A87C7" w14:textId="77777777" w:rsidR="00F806BB" w:rsidRDefault="001D25AB" w:rsidP="006D343E">
      <w:pPr>
        <w:pStyle w:val="paragraph"/>
        <w:spacing w:before="0" w:beforeAutospacing="0" w:after="0" w:afterAutospacing="0"/>
        <w:jc w:val="both"/>
        <w:textAlignment w:val="baseline"/>
      </w:pPr>
      <w:r>
        <w:t xml:space="preserve">1) </w:t>
      </w:r>
      <w:r w:rsidR="00F43B4D">
        <w:t>m</w:t>
      </w:r>
      <w:r w:rsidRPr="00B327C2">
        <w:t>aksustamisperioodi kestel liiklusregistris esmakordselt registreeritud mootorsõiduk</w:t>
      </w:r>
      <w:r w:rsidR="00F806BB">
        <w:t>;</w:t>
      </w:r>
    </w:p>
    <w:p w14:paraId="54E9BB6F" w14:textId="77777777" w:rsidR="00F806BB" w:rsidRDefault="00F806BB" w:rsidP="006D343E">
      <w:pPr>
        <w:pStyle w:val="paragraph"/>
        <w:spacing w:before="0" w:beforeAutospacing="0" w:after="0" w:afterAutospacing="0"/>
        <w:jc w:val="both"/>
        <w:textAlignment w:val="baseline"/>
      </w:pPr>
      <w:r>
        <w:t>2)</w:t>
      </w:r>
      <w:r w:rsidR="001D25AB" w:rsidRPr="00B327C2">
        <w:t xml:space="preserve"> </w:t>
      </w:r>
      <w:r w:rsidR="00B327C2" w:rsidRPr="00B327C2">
        <w:t>käesoleva seaduse § 7 lõikes 3</w:t>
      </w:r>
      <w:r w:rsidR="00B327C2" w:rsidRPr="00B327C2">
        <w:rPr>
          <w:vertAlign w:val="superscript"/>
        </w:rPr>
        <w:t>1</w:t>
      </w:r>
      <w:r w:rsidR="00B327C2" w:rsidRPr="00B327C2">
        <w:t> </w:t>
      </w:r>
      <w:r>
        <w:t>nimetatud juhul;</w:t>
      </w:r>
    </w:p>
    <w:p w14:paraId="4749D0BE" w14:textId="13B0ADCA" w:rsidR="00B327C2" w:rsidRDefault="00F806BB" w:rsidP="006D343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CF69E8">
        <w:t xml:space="preserve">3) </w:t>
      </w:r>
      <w:r w:rsidR="003C4BC3" w:rsidRPr="00CF69E8">
        <w:t xml:space="preserve">käesoleva seaduse </w:t>
      </w:r>
      <w:r w:rsidR="002B2212" w:rsidRPr="00CF69E8">
        <w:t>§ 15</w:t>
      </w:r>
      <w:r w:rsidR="0007602E" w:rsidRPr="00CF69E8">
        <w:rPr>
          <w:vertAlign w:val="superscript"/>
        </w:rPr>
        <w:t>2</w:t>
      </w:r>
      <w:r w:rsidR="002B2212" w:rsidRPr="00CF69E8">
        <w:t xml:space="preserve"> </w:t>
      </w:r>
      <w:commentRangeStart w:id="6"/>
      <w:r w:rsidR="002B2212" w:rsidRPr="00CF69E8">
        <w:t>l</w:t>
      </w:r>
      <w:r w:rsidR="00613E1C" w:rsidRPr="00CF69E8">
        <w:t>õike</w:t>
      </w:r>
      <w:del w:id="7" w:author="Katariina Kärsten - JUSTDIGI" w:date="2025-07-23T09:30:00Z" w16du:dateUtc="2025-07-23T06:30:00Z">
        <w:r w:rsidR="00613E1C" w:rsidRPr="00CF69E8" w:rsidDel="001E5DAE">
          <w:delText>s</w:delText>
        </w:r>
      </w:del>
      <w:r w:rsidR="002B2212" w:rsidRPr="00CF69E8">
        <w:t xml:space="preserve"> 1</w:t>
      </w:r>
      <w:ins w:id="8" w:author="Katariina Kärsten - JUSTDIGI" w:date="2025-07-23T09:30:00Z" w16du:dateUtc="2025-07-23T06:30:00Z">
        <w:r w:rsidR="001E5DAE">
          <w:t xml:space="preserve"> punktides 2 ja 3</w:t>
        </w:r>
      </w:ins>
      <w:r w:rsidR="002B2212" w:rsidRPr="00CF69E8">
        <w:t xml:space="preserve"> </w:t>
      </w:r>
      <w:commentRangeEnd w:id="6"/>
      <w:r w:rsidR="00624FB8" w:rsidRPr="00CF69E8">
        <w:rPr>
          <w:rStyle w:val="Kommentaariviide"/>
          <w:rFonts w:eastAsiaTheme="minorHAnsi"/>
          <w:sz w:val="24"/>
          <w:szCs w:val="24"/>
        </w:rPr>
        <w:commentReference w:id="6"/>
      </w:r>
      <w:r w:rsidR="002B2212" w:rsidRPr="00CF69E8">
        <w:t xml:space="preserve">nimetatud </w:t>
      </w:r>
      <w:r w:rsidR="003C4BC3" w:rsidRPr="00CF69E8">
        <w:t>juhtudel.</w:t>
      </w:r>
      <w:r w:rsidR="00BE6584">
        <w:t>“;</w:t>
      </w:r>
    </w:p>
    <w:p w14:paraId="5C9AD8FA" w14:textId="77777777" w:rsidR="00A555CB" w:rsidRPr="0000236A" w:rsidRDefault="00A555CB" w:rsidP="006D343E">
      <w:pPr>
        <w:pStyle w:val="paragraph"/>
        <w:spacing w:before="0" w:beforeAutospacing="0" w:after="0" w:afterAutospacing="0"/>
        <w:jc w:val="both"/>
        <w:textAlignment w:val="baseline"/>
      </w:pPr>
    </w:p>
    <w:p w14:paraId="49FC0E16" w14:textId="70BDD6EE" w:rsidR="007C6544" w:rsidRPr="0000236A" w:rsidRDefault="00B327C2" w:rsidP="006D343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  <w:b/>
          <w:bCs/>
        </w:rPr>
        <w:t>3</w:t>
      </w:r>
      <w:r w:rsidR="00AC0C77" w:rsidRPr="0000236A">
        <w:rPr>
          <w:rStyle w:val="normaltextrun"/>
          <w:b/>
          <w:bCs/>
        </w:rPr>
        <w:t xml:space="preserve">) </w:t>
      </w:r>
      <w:commentRangeStart w:id="9"/>
      <w:r w:rsidR="00AC0C77" w:rsidRPr="0000236A">
        <w:rPr>
          <w:rStyle w:val="normaltextrun"/>
        </w:rPr>
        <w:t>seadus</w:t>
      </w:r>
      <w:del w:id="10" w:author="Katariina Kärsten - JUSTDIGI" w:date="2025-07-23T09:31:00Z" w16du:dateUtc="2025-07-23T06:31:00Z">
        <w:r w:rsidR="00AC0C77" w:rsidRPr="0000236A" w:rsidDel="00450330">
          <w:rPr>
            <w:rStyle w:val="normaltextrun"/>
          </w:rPr>
          <w:delText>t</w:delText>
        </w:r>
      </w:del>
      <w:ins w:id="11" w:author="Katariina Kärsten - JUSTDIGI" w:date="2025-07-23T09:31:00Z" w16du:dateUtc="2025-07-23T06:31:00Z">
        <w:r w:rsidR="00450330">
          <w:rPr>
            <w:rStyle w:val="normaltextrun"/>
          </w:rPr>
          <w:t>e 3. peatükki</w:t>
        </w:r>
      </w:ins>
      <w:commentRangeEnd w:id="9"/>
      <w:ins w:id="12" w:author="Katariina Kärsten - JUSTDIGI" w:date="2025-07-23T09:32:00Z" w16du:dateUtc="2025-07-23T06:32:00Z">
        <w:r w:rsidR="00450330" w:rsidRPr="0000236A">
          <w:rPr>
            <w:rStyle w:val="Kommentaariviide"/>
            <w:rFonts w:eastAsiaTheme="minorHAnsi"/>
            <w:sz w:val="24"/>
            <w:szCs w:val="24"/>
          </w:rPr>
          <w:commentReference w:id="9"/>
        </w:r>
      </w:ins>
      <w:r w:rsidR="00AC0C77" w:rsidRPr="0000236A">
        <w:rPr>
          <w:rStyle w:val="normaltextrun"/>
        </w:rPr>
        <w:t xml:space="preserve"> täiendatakse §-</w:t>
      </w:r>
      <w:r w:rsidR="1CDF1142" w:rsidRPr="0000236A">
        <w:rPr>
          <w:rStyle w:val="normaltextrun"/>
        </w:rPr>
        <w:t>de</w:t>
      </w:r>
      <w:r w:rsidR="00AC0C77" w:rsidRPr="0000236A">
        <w:rPr>
          <w:rStyle w:val="normaltextrun"/>
        </w:rPr>
        <w:t xml:space="preserve">ga </w:t>
      </w:r>
      <w:r w:rsidR="007C6544" w:rsidRPr="0000236A">
        <w:rPr>
          <w:rStyle w:val="normaltextrun"/>
        </w:rPr>
        <w:t>15</w:t>
      </w:r>
      <w:r w:rsidR="00AC0C77" w:rsidRPr="0000236A">
        <w:rPr>
          <w:rStyle w:val="normaltextrun"/>
          <w:vertAlign w:val="superscript"/>
        </w:rPr>
        <w:t>1</w:t>
      </w:r>
      <w:r w:rsidR="00AC0C77" w:rsidRPr="0000236A">
        <w:rPr>
          <w:rStyle w:val="normaltextrun"/>
        </w:rPr>
        <w:t xml:space="preserve"> </w:t>
      </w:r>
      <w:r w:rsidR="00EE5B51" w:rsidRPr="0000236A">
        <w:rPr>
          <w:rStyle w:val="normaltextrun"/>
        </w:rPr>
        <w:t>ja 15</w:t>
      </w:r>
      <w:r w:rsidR="00EE5B51" w:rsidRPr="0000236A">
        <w:rPr>
          <w:rStyle w:val="normaltextrun"/>
          <w:vertAlign w:val="superscript"/>
        </w:rPr>
        <w:t>2</w:t>
      </w:r>
      <w:r w:rsidR="00EE5B51" w:rsidRPr="0000236A">
        <w:rPr>
          <w:rStyle w:val="normaltextrun"/>
        </w:rPr>
        <w:t xml:space="preserve"> </w:t>
      </w:r>
      <w:r w:rsidR="00AC0C77" w:rsidRPr="0000236A">
        <w:rPr>
          <w:rStyle w:val="normaltextrun"/>
        </w:rPr>
        <w:t>järgmises sõnastuses:</w:t>
      </w:r>
      <w:del w:id="13" w:author="Aili Sandre - JUSTDIGI" w:date="2025-07-23T11:51:00Z" w16du:dateUtc="2025-07-23T08:51:00Z">
        <w:r w:rsidR="00AC0C77" w:rsidRPr="0000236A" w:rsidDel="0003700F">
          <w:rPr>
            <w:rStyle w:val="eop"/>
          </w:rPr>
          <w:delText> </w:delText>
        </w:r>
      </w:del>
    </w:p>
    <w:p w14:paraId="75BC60ED" w14:textId="758B1B48" w:rsidR="007C6544" w:rsidRPr="002736A6" w:rsidRDefault="007C6544" w:rsidP="006D343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736A6">
        <w:rPr>
          <w:rStyle w:val="eop"/>
        </w:rPr>
        <w:t>„</w:t>
      </w:r>
      <w:r w:rsidR="00802700" w:rsidRPr="002736A6">
        <w:rPr>
          <w:rStyle w:val="eop"/>
          <w:b/>
          <w:bCs/>
        </w:rPr>
        <w:t xml:space="preserve">§ </w:t>
      </w:r>
      <w:r w:rsidRPr="002736A6">
        <w:rPr>
          <w:rStyle w:val="normaltextrun"/>
          <w:b/>
          <w:bCs/>
        </w:rPr>
        <w:t>15</w:t>
      </w:r>
      <w:r w:rsidRPr="002736A6">
        <w:rPr>
          <w:rStyle w:val="normaltextrun"/>
          <w:b/>
          <w:bCs/>
          <w:vertAlign w:val="superscript"/>
        </w:rPr>
        <w:t>1</w:t>
      </w:r>
      <w:r w:rsidR="00A64F4B" w:rsidRPr="002736A6">
        <w:rPr>
          <w:rStyle w:val="normaltextrun"/>
          <w:b/>
          <w:bCs/>
        </w:rPr>
        <w:t>.</w:t>
      </w:r>
      <w:r w:rsidRPr="002736A6">
        <w:rPr>
          <w:rStyle w:val="normaltextrun"/>
          <w:b/>
          <w:bCs/>
        </w:rPr>
        <w:t xml:space="preserve"> </w:t>
      </w:r>
      <w:r w:rsidR="00F53D6B" w:rsidRPr="002736A6">
        <w:rPr>
          <w:rStyle w:val="normaltextrun"/>
          <w:b/>
        </w:rPr>
        <w:t>Lapse eest</w:t>
      </w:r>
      <w:r w:rsidR="008F3790" w:rsidRPr="002736A6">
        <w:rPr>
          <w:rStyle w:val="normaltextrun"/>
          <w:b/>
          <w:bCs/>
        </w:rPr>
        <w:t xml:space="preserve"> mootorsõidukimaksu</w:t>
      </w:r>
      <w:r w:rsidR="004C3510" w:rsidRPr="002736A6">
        <w:rPr>
          <w:rStyle w:val="normaltextrun"/>
          <w:b/>
          <w:bCs/>
        </w:rPr>
        <w:t xml:space="preserve"> </w:t>
      </w:r>
      <w:r w:rsidR="00596F1F" w:rsidRPr="002736A6">
        <w:rPr>
          <w:rStyle w:val="normaltextrun"/>
          <w:b/>
          <w:bCs/>
        </w:rPr>
        <w:t>kohustuse vähendamine</w:t>
      </w:r>
    </w:p>
    <w:p w14:paraId="4BBFBCF7" w14:textId="77777777" w:rsidR="003A1A7A" w:rsidRPr="002736A6" w:rsidRDefault="003A1A7A" w:rsidP="006D343E">
      <w:pPr>
        <w:pStyle w:val="paragraph"/>
        <w:spacing w:before="0" w:beforeAutospacing="0" w:after="0" w:afterAutospacing="0"/>
        <w:jc w:val="both"/>
        <w:textAlignment w:val="baseline"/>
      </w:pPr>
    </w:p>
    <w:p w14:paraId="5DA52C65" w14:textId="433B1FF3" w:rsidR="003D653F" w:rsidRPr="006D343E" w:rsidRDefault="1B72B689" w:rsidP="006D343E">
      <w:pPr>
        <w:pStyle w:val="paragraph"/>
        <w:spacing w:before="0" w:beforeAutospacing="0" w:after="0" w:afterAutospacing="0"/>
        <w:jc w:val="both"/>
        <w:textAlignment w:val="baseline"/>
      </w:pPr>
      <w:r w:rsidRPr="002736A6">
        <w:t>(</w:t>
      </w:r>
      <w:r w:rsidR="7F958112" w:rsidRPr="002736A6">
        <w:t xml:space="preserve">1) </w:t>
      </w:r>
      <w:r w:rsidR="56DC7663" w:rsidRPr="002736A6">
        <w:t>Mootorsõidukimaksu</w:t>
      </w:r>
      <w:r w:rsidR="11706232" w:rsidRPr="002736A6">
        <w:t xml:space="preserve"> </w:t>
      </w:r>
      <w:r w:rsidR="56DC7663" w:rsidRPr="002736A6">
        <w:t>kohustust vähendatakse</w:t>
      </w:r>
      <w:r w:rsidR="6AE765A4" w:rsidRPr="002736A6">
        <w:t xml:space="preserve"> lapse</w:t>
      </w:r>
      <w:r w:rsidR="00E26F44" w:rsidRPr="002736A6">
        <w:t xml:space="preserve"> </w:t>
      </w:r>
      <w:r w:rsidR="563E1973" w:rsidRPr="002736A6">
        <w:t>hooldusõigust omav</w:t>
      </w:r>
      <w:r w:rsidR="16702FEB" w:rsidRPr="002736A6">
        <w:t>al</w:t>
      </w:r>
      <w:r w:rsidR="563E1973" w:rsidRPr="002736A6">
        <w:t xml:space="preserve"> vanem</w:t>
      </w:r>
      <w:r w:rsidR="16702FEB" w:rsidRPr="002736A6">
        <w:t>al</w:t>
      </w:r>
      <w:r w:rsidR="00A21315" w:rsidRPr="002736A6">
        <w:t xml:space="preserve"> või füüsilisest isikust eeskostjal</w:t>
      </w:r>
      <w:r w:rsidR="6AE765A4" w:rsidRPr="002736A6">
        <w:t xml:space="preserve"> (edaspidi </w:t>
      </w:r>
      <w:commentRangeStart w:id="14"/>
      <w:del w:id="15" w:author="Aili Sandre - JUSTDIGI" w:date="2025-07-23T11:53:00Z" w16du:dateUtc="2025-07-23T08:53:00Z">
        <w:r w:rsidR="002A7D65" w:rsidRPr="002736A6" w:rsidDel="00DF6B17">
          <w:delText>käesolevas seaduses</w:delText>
        </w:r>
        <w:r w:rsidR="6AE765A4" w:rsidRPr="002736A6" w:rsidDel="00DF6B17">
          <w:delText xml:space="preserve"> </w:delText>
        </w:r>
      </w:del>
      <w:commentRangeEnd w:id="14"/>
      <w:r w:rsidR="00756484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4"/>
      </w:r>
      <w:r w:rsidR="6AE765A4" w:rsidRPr="002736A6">
        <w:rPr>
          <w:i/>
          <w:iCs/>
        </w:rPr>
        <w:t>vanem</w:t>
      </w:r>
      <w:r w:rsidR="6AE765A4" w:rsidRPr="002736A6">
        <w:t>)</w:t>
      </w:r>
      <w:r w:rsidR="563E1973" w:rsidRPr="002736A6">
        <w:t>,</w:t>
      </w:r>
      <w:r w:rsidR="7F958112" w:rsidRPr="002736A6">
        <w:t xml:space="preserve"> </w:t>
      </w:r>
      <w:commentRangeStart w:id="16"/>
      <w:r w:rsidR="7F958112" w:rsidRPr="002736A6">
        <w:t>ke</w:t>
      </w:r>
      <w:r w:rsidR="05BCF2ED" w:rsidRPr="002736A6">
        <w:t>s on</w:t>
      </w:r>
      <w:r w:rsidR="7F958112" w:rsidRPr="002736A6">
        <w:t xml:space="preserve"> </w:t>
      </w:r>
      <w:r w:rsidR="01B9A552" w:rsidRPr="002736A6">
        <w:t>vähemalt ü</w:t>
      </w:r>
      <w:r w:rsidR="05BCF2ED" w:rsidRPr="002736A6">
        <w:t>he</w:t>
      </w:r>
      <w:r w:rsidR="01B9A552" w:rsidRPr="002736A6">
        <w:t xml:space="preserve"> </w:t>
      </w:r>
      <w:r w:rsidR="2A9D595B" w:rsidRPr="002736A6">
        <w:t>liiklusregistris registreeritud</w:t>
      </w:r>
      <w:r w:rsidR="01B9A552" w:rsidRPr="002736A6">
        <w:t xml:space="preserve"> </w:t>
      </w:r>
      <w:r w:rsidR="2C81C810" w:rsidRPr="002736A6">
        <w:t xml:space="preserve">M1- </w:t>
      </w:r>
      <w:r w:rsidR="00117498" w:rsidRPr="002736A6">
        <w:t>või</w:t>
      </w:r>
      <w:r w:rsidR="2C81C810" w:rsidRPr="002736A6">
        <w:t xml:space="preserve"> N1-kategooria </w:t>
      </w:r>
      <w:r w:rsidR="000D3728" w:rsidRPr="002736A6">
        <w:t>mootor</w:t>
      </w:r>
      <w:r w:rsidR="01B9A552" w:rsidRPr="002736A6">
        <w:t>sõiduk</w:t>
      </w:r>
      <w:r w:rsidR="05BCF2ED" w:rsidRPr="002736A6">
        <w:t>i</w:t>
      </w:r>
      <w:r w:rsidR="01B9A552" w:rsidRPr="002736A6">
        <w:t>, mille kohta</w:t>
      </w:r>
      <w:r w:rsidR="00457B8B" w:rsidRPr="002736A6">
        <w:t xml:space="preserve"> arvutatakse mootorsõidukimaks</w:t>
      </w:r>
      <w:r w:rsidR="00C70F1F" w:rsidRPr="002736A6">
        <w:t>, omanik</w:t>
      </w:r>
      <w:commentRangeEnd w:id="16"/>
      <w:r w:rsidR="002B3281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6"/>
      </w:r>
      <w:r w:rsidR="00C70F1F" w:rsidRPr="002736A6">
        <w:t xml:space="preserve"> või vastutav kasutaja</w:t>
      </w:r>
      <w:r w:rsidR="00311CE8" w:rsidRPr="002736A6">
        <w:t xml:space="preserve"> käesoleva seaduse § 5 punkti 2 tähenduses</w:t>
      </w:r>
      <w:r w:rsidR="00457B8B" w:rsidRPr="002736A6">
        <w:t>.</w:t>
      </w:r>
    </w:p>
    <w:p w14:paraId="7410657D" w14:textId="77777777" w:rsidR="0000236A" w:rsidRPr="006D343E" w:rsidRDefault="0000236A" w:rsidP="006D343E">
      <w:pPr>
        <w:pStyle w:val="paragraph"/>
        <w:spacing w:before="0" w:beforeAutospacing="0" w:after="0" w:afterAutospacing="0"/>
        <w:jc w:val="both"/>
      </w:pPr>
    </w:p>
    <w:p w14:paraId="477B0941" w14:textId="5E7D2666" w:rsidR="00803525" w:rsidRDefault="26557D89" w:rsidP="006D343E">
      <w:pPr>
        <w:pStyle w:val="paragraph"/>
        <w:spacing w:before="0" w:beforeAutospacing="0" w:after="0" w:afterAutospacing="0"/>
        <w:jc w:val="both"/>
        <w:rPr>
          <w:rFonts w:eastAsia="Aptos"/>
        </w:rPr>
      </w:pPr>
      <w:r w:rsidRPr="006D343E">
        <w:t xml:space="preserve">(2) </w:t>
      </w:r>
      <w:r w:rsidRPr="006D343E">
        <w:rPr>
          <w:rFonts w:eastAsia="Aptos"/>
        </w:rPr>
        <w:t xml:space="preserve">Iga lapse eest vähendatakse </w:t>
      </w:r>
      <w:r w:rsidR="003938F5">
        <w:rPr>
          <w:rFonts w:eastAsia="Aptos"/>
        </w:rPr>
        <w:t xml:space="preserve">vanema </w:t>
      </w:r>
      <w:r w:rsidRPr="006D343E">
        <w:rPr>
          <w:rFonts w:eastAsia="Aptos"/>
        </w:rPr>
        <w:t>maksuk</w:t>
      </w:r>
      <w:r w:rsidR="00137B41">
        <w:rPr>
          <w:rFonts w:eastAsia="Aptos"/>
        </w:rPr>
        <w:t>oh</w:t>
      </w:r>
      <w:r w:rsidRPr="006D343E">
        <w:rPr>
          <w:rFonts w:eastAsia="Aptos"/>
        </w:rPr>
        <w:t xml:space="preserve">ustust </w:t>
      </w:r>
      <w:r w:rsidR="008E15BC">
        <w:rPr>
          <w:rFonts w:eastAsia="Aptos"/>
        </w:rPr>
        <w:t xml:space="preserve">maksustamisperioodi jooksul </w:t>
      </w:r>
      <w:r w:rsidRPr="006D343E">
        <w:rPr>
          <w:rFonts w:eastAsia="Aptos"/>
        </w:rPr>
        <w:t xml:space="preserve">kuni 100 euro võrra, kuid mitte rohkem kui vanema </w:t>
      </w:r>
      <w:r w:rsidR="00A61589">
        <w:rPr>
          <w:rFonts w:eastAsia="Aptos"/>
        </w:rPr>
        <w:t xml:space="preserve">M1- ja N1-kategooria mootorsõidukite </w:t>
      </w:r>
      <w:r w:rsidRPr="006D343E">
        <w:rPr>
          <w:rFonts w:eastAsia="Aptos"/>
        </w:rPr>
        <w:t>maksukoh</w:t>
      </w:r>
      <w:r w:rsidR="00B05F15">
        <w:rPr>
          <w:rFonts w:eastAsia="Aptos"/>
        </w:rPr>
        <w:t>u</w:t>
      </w:r>
      <w:r w:rsidRPr="006D343E">
        <w:rPr>
          <w:rFonts w:eastAsia="Aptos"/>
        </w:rPr>
        <w:t>stu</w:t>
      </w:r>
      <w:r w:rsidR="0039240A">
        <w:rPr>
          <w:rFonts w:eastAsia="Aptos"/>
        </w:rPr>
        <w:t>s</w:t>
      </w:r>
      <w:r w:rsidRPr="006D343E">
        <w:rPr>
          <w:rFonts w:eastAsia="Aptos"/>
        </w:rPr>
        <w:t xml:space="preserve"> kokku.</w:t>
      </w:r>
      <w:del w:id="17" w:author="Aili Sandre - JUSTDIGI" w:date="2025-07-23T12:00:00Z" w16du:dateUtc="2025-07-23T09:00:00Z">
        <w:r w:rsidRPr="006D343E" w:rsidDel="008A1765">
          <w:rPr>
            <w:rFonts w:eastAsia="Aptos"/>
          </w:rPr>
          <w:delText xml:space="preserve"> </w:delText>
        </w:r>
      </w:del>
    </w:p>
    <w:p w14:paraId="774CF335" w14:textId="77777777" w:rsidR="00803525" w:rsidRDefault="00803525" w:rsidP="006D343E">
      <w:pPr>
        <w:pStyle w:val="paragraph"/>
        <w:spacing w:before="0" w:beforeAutospacing="0" w:after="0" w:afterAutospacing="0"/>
        <w:jc w:val="both"/>
        <w:rPr>
          <w:rFonts w:eastAsia="Aptos"/>
        </w:rPr>
      </w:pPr>
    </w:p>
    <w:p w14:paraId="3FD33634" w14:textId="1DA43F36" w:rsidR="26557D89" w:rsidRDefault="00803525" w:rsidP="006D343E">
      <w:pPr>
        <w:pStyle w:val="paragraph"/>
        <w:spacing w:before="0" w:beforeAutospacing="0" w:after="0" w:afterAutospacing="0"/>
        <w:jc w:val="both"/>
        <w:rPr>
          <w:rFonts w:eastAsia="Aptos"/>
        </w:rPr>
      </w:pPr>
      <w:r>
        <w:rPr>
          <w:rFonts w:eastAsia="Aptos"/>
        </w:rPr>
        <w:t xml:space="preserve">(3) </w:t>
      </w:r>
      <w:r w:rsidR="26557D89" w:rsidRPr="006D343E">
        <w:rPr>
          <w:rFonts w:eastAsia="Aptos"/>
        </w:rPr>
        <w:t xml:space="preserve">Kui </w:t>
      </w:r>
      <w:r w:rsidR="00450044">
        <w:rPr>
          <w:rFonts w:eastAsia="Aptos"/>
        </w:rPr>
        <w:t xml:space="preserve">lapse </w:t>
      </w:r>
      <w:r w:rsidR="26557D89" w:rsidRPr="006D343E">
        <w:rPr>
          <w:rFonts w:eastAsia="Aptos"/>
        </w:rPr>
        <w:t>vanemaid on mitu, jagatakse maksukohustust vähendav summa vanemate vahel võrdselt.</w:t>
      </w:r>
      <w:r w:rsidR="2B026C09" w:rsidRPr="006D343E">
        <w:rPr>
          <w:rFonts w:eastAsia="Aptos"/>
        </w:rPr>
        <w:t xml:space="preserve"> Kui ühe</w:t>
      </w:r>
      <w:r w:rsidR="005B1E67">
        <w:rPr>
          <w:rFonts w:eastAsia="Aptos"/>
        </w:rPr>
        <w:t xml:space="preserve"> </w:t>
      </w:r>
      <w:r w:rsidR="2B026C09" w:rsidRPr="006D343E">
        <w:rPr>
          <w:rFonts w:eastAsia="Aptos"/>
        </w:rPr>
        <w:t>vanema maksukohustus on väiksem kui t</w:t>
      </w:r>
      <w:r w:rsidR="00B85FD6">
        <w:rPr>
          <w:rFonts w:eastAsia="Aptos"/>
        </w:rPr>
        <w:t xml:space="preserve">ema </w:t>
      </w:r>
      <w:r w:rsidR="003A5970">
        <w:rPr>
          <w:rFonts w:eastAsia="Aptos"/>
        </w:rPr>
        <w:t>maksuko</w:t>
      </w:r>
      <w:r w:rsidR="2B026C09" w:rsidRPr="006D343E">
        <w:rPr>
          <w:rFonts w:eastAsia="Aptos"/>
        </w:rPr>
        <w:t xml:space="preserve">hustust vähendav summa, jagatakse jääk </w:t>
      </w:r>
      <w:r w:rsidR="00F069C3">
        <w:rPr>
          <w:rFonts w:eastAsia="Aptos"/>
        </w:rPr>
        <w:t>ülejäänud</w:t>
      </w:r>
      <w:r w:rsidR="2B026C09" w:rsidRPr="006D343E">
        <w:rPr>
          <w:rFonts w:eastAsia="Aptos"/>
        </w:rPr>
        <w:t xml:space="preserve"> </w:t>
      </w:r>
      <w:r w:rsidR="00627C77">
        <w:rPr>
          <w:rFonts w:eastAsia="Aptos"/>
        </w:rPr>
        <w:t xml:space="preserve">vanemate </w:t>
      </w:r>
      <w:r w:rsidR="2B026C09" w:rsidRPr="006D343E">
        <w:rPr>
          <w:rFonts w:eastAsia="Aptos"/>
        </w:rPr>
        <w:t>vahel.</w:t>
      </w:r>
    </w:p>
    <w:p w14:paraId="5CC6595D" w14:textId="77777777" w:rsidR="0083618A" w:rsidRDefault="0083618A" w:rsidP="006D343E">
      <w:pPr>
        <w:pStyle w:val="paragraph"/>
        <w:spacing w:before="0" w:beforeAutospacing="0" w:after="0" w:afterAutospacing="0"/>
        <w:jc w:val="both"/>
        <w:rPr>
          <w:rFonts w:eastAsia="Aptos"/>
        </w:rPr>
      </w:pPr>
    </w:p>
    <w:p w14:paraId="203742FC" w14:textId="4FF18029" w:rsidR="0083618A" w:rsidRPr="0083618A" w:rsidRDefault="0083618A" w:rsidP="0083618A">
      <w:pPr>
        <w:pStyle w:val="paragraph"/>
        <w:spacing w:before="0" w:beforeAutospacing="0" w:after="0" w:afterAutospacing="0"/>
        <w:jc w:val="both"/>
        <w:textAlignment w:val="baseline"/>
      </w:pPr>
      <w:r w:rsidRPr="0000236A">
        <w:t>(</w:t>
      </w:r>
      <w:r>
        <w:t>4</w:t>
      </w:r>
      <w:r w:rsidRPr="0000236A">
        <w:t xml:space="preserve">) </w:t>
      </w:r>
      <w:r w:rsidR="16024683">
        <w:t>M</w:t>
      </w:r>
      <w:r w:rsidR="5D6FC3E2">
        <w:t>aksukohustust</w:t>
      </w:r>
      <w:r>
        <w:t xml:space="preserve"> vähendatakse isikul, kellel oli lapse täisealiseks saamise päevale eelneval päeval hooldusõigus käesoleva seaduse tähenduses.</w:t>
      </w:r>
    </w:p>
    <w:p w14:paraId="166A2C5B" w14:textId="332F351A" w:rsidR="0E84F85F" w:rsidRPr="006D343E" w:rsidRDefault="0E84F85F" w:rsidP="006D343E">
      <w:pPr>
        <w:pStyle w:val="paragraph"/>
        <w:spacing w:before="0" w:beforeAutospacing="0" w:after="0" w:afterAutospacing="0"/>
        <w:jc w:val="both"/>
        <w:rPr>
          <w:rFonts w:eastAsia="Aptos"/>
          <w:highlight w:val="green"/>
        </w:rPr>
      </w:pPr>
    </w:p>
    <w:p w14:paraId="02AEDA83" w14:textId="259DD859" w:rsidR="00BF54A7" w:rsidRDefault="56658ED9" w:rsidP="006D343E">
      <w:pPr>
        <w:pStyle w:val="paragraph"/>
        <w:spacing w:before="0" w:beforeAutospacing="0" w:after="0" w:afterAutospacing="0"/>
        <w:jc w:val="both"/>
        <w:textAlignment w:val="baseline"/>
      </w:pPr>
      <w:r w:rsidRPr="002736A6">
        <w:t>(</w:t>
      </w:r>
      <w:r w:rsidR="0083618A" w:rsidRPr="002736A6">
        <w:t>5</w:t>
      </w:r>
      <w:r w:rsidRPr="002736A6">
        <w:t xml:space="preserve">) Laps </w:t>
      </w:r>
      <w:del w:id="18" w:author="Katariina Kärsten - JUSTDIGI" w:date="2025-07-23T10:58:00Z" w16du:dateUtc="2025-07-23T07:58:00Z">
        <w:r w:rsidRPr="002736A6" w:rsidDel="00642B2B">
          <w:delText xml:space="preserve">on </w:delText>
        </w:r>
      </w:del>
      <w:r w:rsidRPr="002736A6">
        <w:t xml:space="preserve">käesoleva seaduse tähenduses </w:t>
      </w:r>
      <w:ins w:id="19" w:author="Katariina Kärsten - JUSTDIGI" w:date="2025-07-23T10:58:00Z" w16du:dateUtc="2025-07-23T07:58:00Z">
        <w:r w:rsidR="00642B2B" w:rsidRPr="002736A6">
          <w:t xml:space="preserve">on </w:t>
        </w:r>
      </w:ins>
      <w:r w:rsidRPr="002736A6">
        <w:t>kuni 18-aastane</w:t>
      </w:r>
      <w:r w:rsidR="129F8531" w:rsidRPr="002736A6">
        <w:t xml:space="preserve"> (kaasa arvatud) isik</w:t>
      </w:r>
      <w:r w:rsidR="0FBA4AB4" w:rsidRPr="002736A6">
        <w:t>.</w:t>
      </w:r>
    </w:p>
    <w:p w14:paraId="1E963513" w14:textId="77777777" w:rsidR="00970FF1" w:rsidRDefault="00970FF1" w:rsidP="006D343E">
      <w:pPr>
        <w:pStyle w:val="paragraph"/>
        <w:spacing w:before="0" w:beforeAutospacing="0" w:after="0" w:afterAutospacing="0"/>
        <w:jc w:val="both"/>
        <w:textAlignment w:val="baseline"/>
      </w:pPr>
    </w:p>
    <w:p w14:paraId="33014F41" w14:textId="6D2FCB3D" w:rsidR="00970FF1" w:rsidRPr="006D343E" w:rsidRDefault="00970FF1" w:rsidP="006D343E">
      <w:pPr>
        <w:pStyle w:val="paragraph"/>
        <w:spacing w:before="0" w:beforeAutospacing="0" w:after="0" w:afterAutospacing="0"/>
        <w:jc w:val="both"/>
        <w:textAlignment w:val="baseline"/>
      </w:pPr>
      <w:r>
        <w:t xml:space="preserve">(6) Hooldusõigus käesoleva seaduse </w:t>
      </w:r>
      <w:r w:rsidR="00F33C74" w:rsidRPr="00F33C74">
        <w:t>tähenduses</w:t>
      </w:r>
      <w:r w:rsidR="00BC7ECB">
        <w:t xml:space="preserve"> on</w:t>
      </w:r>
      <w:r w:rsidR="00F33C74" w:rsidRPr="00F33C74">
        <w:t xml:space="preserve"> lapse ainuhooldusõigus või ühine hooldusõigus, mida ei ole peatatud, piiratud</w:t>
      </w:r>
      <w:commentRangeStart w:id="20"/>
      <w:ins w:id="21" w:author="Katariina Kärsten - JUSTDIGI" w:date="2025-07-23T10:35:00Z" w16du:dateUtc="2025-07-23T07:35:00Z">
        <w:r w:rsidR="00064705">
          <w:t>,</w:t>
        </w:r>
        <w:commentRangeEnd w:id="20"/>
        <w:r w:rsidR="00064705" w:rsidRPr="00F33C74">
          <w:rPr>
            <w:rStyle w:val="Kommentaariviide"/>
            <w:rFonts w:eastAsiaTheme="minorHAnsi"/>
            <w:sz w:val="24"/>
            <w:szCs w:val="24"/>
          </w:rPr>
          <w:commentReference w:id="20"/>
        </w:r>
      </w:ins>
      <w:r w:rsidR="00F33C74" w:rsidRPr="00F33C74">
        <w:t xml:space="preserve"> üle antud ega ära võetud</w:t>
      </w:r>
      <w:r w:rsidR="00F33C74">
        <w:t>.</w:t>
      </w:r>
    </w:p>
    <w:p w14:paraId="19750F57" w14:textId="77777777" w:rsidR="00373F3A" w:rsidRPr="006D343E" w:rsidRDefault="00373F3A" w:rsidP="006D343E">
      <w:pPr>
        <w:pStyle w:val="paragraph"/>
        <w:spacing w:before="0" w:beforeAutospacing="0" w:after="0" w:afterAutospacing="0"/>
        <w:jc w:val="both"/>
        <w:textAlignment w:val="baseline"/>
      </w:pPr>
    </w:p>
    <w:p w14:paraId="5ECF8EAC" w14:textId="59AAFD07" w:rsidR="00373F3A" w:rsidRPr="006D343E" w:rsidRDefault="00EE3F41" w:rsidP="006D343E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</w:rPr>
      </w:pPr>
      <w:r>
        <w:rPr>
          <w:b/>
          <w:bCs/>
        </w:rPr>
        <w:t xml:space="preserve">§ </w:t>
      </w:r>
      <w:r w:rsidR="00657C1A" w:rsidRPr="006D343E">
        <w:rPr>
          <w:b/>
          <w:bCs/>
        </w:rPr>
        <w:t>15</w:t>
      </w:r>
      <w:r w:rsidR="00657C1A" w:rsidRPr="006D343E">
        <w:rPr>
          <w:b/>
          <w:bCs/>
          <w:vertAlign w:val="superscript"/>
        </w:rPr>
        <w:t>2</w:t>
      </w:r>
      <w:r w:rsidR="00A64F4B" w:rsidRPr="006D343E">
        <w:rPr>
          <w:b/>
          <w:bCs/>
        </w:rPr>
        <w:t>.</w:t>
      </w:r>
      <w:r w:rsidR="00657C1A" w:rsidRPr="006D343E">
        <w:rPr>
          <w:b/>
          <w:bCs/>
        </w:rPr>
        <w:t xml:space="preserve"> </w:t>
      </w:r>
      <w:r w:rsidR="006B54B3">
        <w:rPr>
          <w:b/>
          <w:bCs/>
        </w:rPr>
        <w:t>Lapse eest</w:t>
      </w:r>
      <w:r w:rsidR="00373F3A" w:rsidRPr="006D343E">
        <w:rPr>
          <w:b/>
          <w:bCs/>
        </w:rPr>
        <w:t xml:space="preserve"> mootorsõidukimaksu</w:t>
      </w:r>
      <w:r w:rsidR="00EF5FDB" w:rsidRPr="006D343E">
        <w:rPr>
          <w:b/>
          <w:bCs/>
        </w:rPr>
        <w:t xml:space="preserve"> </w:t>
      </w:r>
      <w:r w:rsidR="00596F1F" w:rsidRPr="006D343E">
        <w:rPr>
          <w:b/>
          <w:bCs/>
        </w:rPr>
        <w:t>kohustuse</w:t>
      </w:r>
      <w:r w:rsidR="00373F3A" w:rsidRPr="006D343E">
        <w:rPr>
          <w:b/>
          <w:bCs/>
        </w:rPr>
        <w:t xml:space="preserve"> </w:t>
      </w:r>
      <w:r w:rsidR="00596F1F" w:rsidRPr="006D343E">
        <w:rPr>
          <w:b/>
          <w:bCs/>
        </w:rPr>
        <w:t>vähendamise</w:t>
      </w:r>
      <w:r w:rsidR="00373F3A" w:rsidRPr="006D343E">
        <w:rPr>
          <w:b/>
          <w:bCs/>
        </w:rPr>
        <w:t xml:space="preserve"> arvutamine</w:t>
      </w:r>
    </w:p>
    <w:p w14:paraId="6BB55B11" w14:textId="77777777" w:rsidR="00373F3A" w:rsidRPr="006D343E" w:rsidRDefault="00373F3A" w:rsidP="006D343E">
      <w:pPr>
        <w:pStyle w:val="paragraph"/>
        <w:spacing w:before="0" w:beforeAutospacing="0" w:after="0" w:afterAutospacing="0"/>
        <w:jc w:val="both"/>
        <w:textAlignment w:val="baseline"/>
      </w:pPr>
    </w:p>
    <w:p w14:paraId="0226D041" w14:textId="4C160ED6" w:rsidR="00616EA7" w:rsidRDefault="286972AD" w:rsidP="006D343E">
      <w:pPr>
        <w:pStyle w:val="paragraph"/>
        <w:spacing w:before="0" w:beforeAutospacing="0" w:after="0" w:afterAutospacing="0"/>
        <w:jc w:val="both"/>
        <w:textAlignment w:val="baseline"/>
      </w:pPr>
      <w:r w:rsidRPr="006D343E">
        <w:t xml:space="preserve">(1) </w:t>
      </w:r>
      <w:r w:rsidR="0825FAC9">
        <w:t>M</w:t>
      </w:r>
      <w:r w:rsidR="1B1C0546">
        <w:t>ootorsõidukimaksu</w:t>
      </w:r>
      <w:r w:rsidR="11706232" w:rsidRPr="006D343E">
        <w:t xml:space="preserve"> </w:t>
      </w:r>
      <w:r w:rsidR="0D2131CB" w:rsidRPr="006D343E">
        <w:t>kohustus</w:t>
      </w:r>
      <w:r w:rsidR="0F340C81" w:rsidRPr="006D343E">
        <w:t>e vähendamine arvutatakse</w:t>
      </w:r>
      <w:r w:rsidR="00616EA7">
        <w:t>:</w:t>
      </w:r>
    </w:p>
    <w:p w14:paraId="4EC6AD80" w14:textId="77777777" w:rsidR="00616EA7" w:rsidRDefault="00616EA7" w:rsidP="006D343E">
      <w:pPr>
        <w:pStyle w:val="paragraph"/>
        <w:spacing w:before="0" w:beforeAutospacing="0" w:after="0" w:afterAutospacing="0"/>
        <w:jc w:val="both"/>
        <w:textAlignment w:val="baseline"/>
      </w:pPr>
      <w:r>
        <w:t>1)</w:t>
      </w:r>
      <w:r w:rsidR="6912DF95" w:rsidRPr="006D343E">
        <w:t xml:space="preserve"> 1. jaanuari</w:t>
      </w:r>
      <w:r>
        <w:t xml:space="preserve"> seisuga;</w:t>
      </w:r>
    </w:p>
    <w:p w14:paraId="3DFFE235" w14:textId="7F5B9978" w:rsidR="000F153F" w:rsidRDefault="00616EA7" w:rsidP="006D343E">
      <w:pPr>
        <w:pStyle w:val="paragraph"/>
        <w:spacing w:before="0" w:beforeAutospacing="0" w:after="0" w:afterAutospacing="0"/>
        <w:jc w:val="both"/>
        <w:textAlignment w:val="baseline"/>
      </w:pPr>
      <w:r>
        <w:t xml:space="preserve">2) </w:t>
      </w:r>
      <w:r w:rsidR="00560904">
        <w:t xml:space="preserve">mootorsõiduki </w:t>
      </w:r>
      <w:r w:rsidR="004C6DBF">
        <w:t>Eesti liiklusregistris esmakordse</w:t>
      </w:r>
      <w:r w:rsidR="00560904">
        <w:t xml:space="preserve"> registreerimise</w:t>
      </w:r>
      <w:r w:rsidR="001C2B8D">
        <w:t xml:space="preserve"> seisuga</w:t>
      </w:r>
      <w:r>
        <w:t>;</w:t>
      </w:r>
    </w:p>
    <w:p w14:paraId="295C7273" w14:textId="158A5298" w:rsidR="00BE23F7" w:rsidRPr="00975309" w:rsidRDefault="00975309" w:rsidP="006D343E">
      <w:pPr>
        <w:pStyle w:val="paragraph"/>
        <w:spacing w:before="0" w:beforeAutospacing="0" w:after="0" w:afterAutospacing="0"/>
        <w:jc w:val="both"/>
        <w:textAlignment w:val="baseline"/>
      </w:pPr>
      <w:r w:rsidRPr="00641FDD">
        <w:t>3) ma</w:t>
      </w:r>
      <w:r w:rsidR="0007602E" w:rsidRPr="00641FDD">
        <w:t>ksustamisperioodi jooksu</w:t>
      </w:r>
      <w:r w:rsidRPr="00641FDD">
        <w:t xml:space="preserve">l </w:t>
      </w:r>
      <w:r w:rsidR="00732DDE" w:rsidRPr="00641FDD">
        <w:t>lapse täieliku hooldusõiguse tekkimise seisuga.</w:t>
      </w:r>
      <w:r w:rsidR="00732DDE">
        <w:t xml:space="preserve"> </w:t>
      </w:r>
    </w:p>
    <w:p w14:paraId="787E8B12" w14:textId="77777777" w:rsidR="0007602E" w:rsidRDefault="0007602E" w:rsidP="006D343E">
      <w:pPr>
        <w:pStyle w:val="paragraph"/>
        <w:spacing w:before="0" w:beforeAutospacing="0" w:after="0" w:afterAutospacing="0"/>
        <w:jc w:val="both"/>
        <w:textAlignment w:val="baseline"/>
      </w:pPr>
    </w:p>
    <w:p w14:paraId="2980277C" w14:textId="2FC2F2AA" w:rsidR="00BE23F7" w:rsidRPr="0000236A" w:rsidRDefault="00BE23F7" w:rsidP="00BE23F7">
      <w:pPr>
        <w:pStyle w:val="paragraph"/>
        <w:spacing w:before="0" w:beforeAutospacing="0" w:after="0" w:afterAutospacing="0"/>
        <w:jc w:val="both"/>
        <w:textAlignment w:val="baseline"/>
      </w:pPr>
      <w:r w:rsidRPr="0000236A">
        <w:t>(</w:t>
      </w:r>
      <w:r w:rsidR="004A59D8">
        <w:t>2</w:t>
      </w:r>
      <w:r w:rsidRPr="0000236A">
        <w:t xml:space="preserve">) </w:t>
      </w:r>
      <w:r w:rsidR="004A59D8">
        <w:t>Maksu- ja Tolliamet</w:t>
      </w:r>
      <w:r w:rsidR="004A59D8" w:rsidRPr="0000236A">
        <w:t xml:space="preserve"> </w:t>
      </w:r>
      <w:r w:rsidR="004A59D8">
        <w:t xml:space="preserve">peab </w:t>
      </w:r>
      <w:r>
        <w:t>maksukohustuse vähendamise</w:t>
      </w:r>
      <w:r w:rsidR="006D7876">
        <w:t xml:space="preserve"> </w:t>
      </w:r>
      <w:r w:rsidR="004025BB">
        <w:t>suuruse ja</w:t>
      </w:r>
      <w:r w:rsidRPr="0000236A">
        <w:t xml:space="preserve"> jäägi üle arvestust</w:t>
      </w:r>
      <w:r w:rsidR="000F1AA2">
        <w:t>.</w:t>
      </w:r>
    </w:p>
    <w:p w14:paraId="79C46D00" w14:textId="77777777" w:rsidR="00453AE1" w:rsidRPr="006D343E" w:rsidRDefault="00453AE1" w:rsidP="006D343E">
      <w:pPr>
        <w:pStyle w:val="paragraph"/>
        <w:spacing w:before="0" w:beforeAutospacing="0" w:after="0" w:afterAutospacing="0"/>
        <w:jc w:val="both"/>
        <w:textAlignment w:val="baseline"/>
      </w:pPr>
    </w:p>
    <w:p w14:paraId="4A1C16A7" w14:textId="0304A6FC" w:rsidR="003864CE" w:rsidRPr="0000236A" w:rsidRDefault="602DEF8B" w:rsidP="003864CE">
      <w:pPr>
        <w:pStyle w:val="paragraph"/>
        <w:spacing w:before="0" w:beforeAutospacing="0" w:after="0" w:afterAutospacing="0"/>
        <w:jc w:val="both"/>
        <w:textAlignment w:val="baseline"/>
      </w:pPr>
      <w:r w:rsidRPr="0000236A">
        <w:t>(</w:t>
      </w:r>
      <w:r w:rsidR="004A59D8">
        <w:t>3</w:t>
      </w:r>
      <w:r w:rsidRPr="0000236A">
        <w:t xml:space="preserve">) </w:t>
      </w:r>
      <w:r w:rsidR="00564080">
        <w:t>M</w:t>
      </w:r>
      <w:r w:rsidR="006B6BFB">
        <w:t>aksustamisperioodi jooksul</w:t>
      </w:r>
      <w:r w:rsidR="0012145C">
        <w:t xml:space="preserve"> võetakse igakordsel</w:t>
      </w:r>
      <w:r w:rsidR="006B6BFB">
        <w:t xml:space="preserve"> </w:t>
      </w:r>
      <w:r w:rsidR="00064E74">
        <w:t>mootorsõiduki</w:t>
      </w:r>
      <w:r w:rsidR="007E4890">
        <w:t>maksu arvutami</w:t>
      </w:r>
      <w:r w:rsidR="00A507CE">
        <w:t>sel</w:t>
      </w:r>
      <w:r w:rsidR="00A42356">
        <w:t xml:space="preserve"> arvesse</w:t>
      </w:r>
      <w:r w:rsidR="002F0BF7">
        <w:t xml:space="preserve"> ka</w:t>
      </w:r>
      <w:r w:rsidR="000D776E">
        <w:t xml:space="preserve"> </w:t>
      </w:r>
      <w:r w:rsidR="002F0BF7">
        <w:t>maksukohustuse vähendami</w:t>
      </w:r>
      <w:r w:rsidR="00D16732">
        <w:t>se</w:t>
      </w:r>
      <w:r w:rsidR="002F0BF7">
        <w:t xml:space="preserve"> </w:t>
      </w:r>
      <w:r w:rsidR="002B2638">
        <w:t xml:space="preserve">suurus või </w:t>
      </w:r>
      <w:r w:rsidR="002F0BF7">
        <w:t>jääk.</w:t>
      </w:r>
    </w:p>
    <w:p w14:paraId="5ED185D2" w14:textId="77777777" w:rsidR="00E23BC2" w:rsidRDefault="00E23BC2" w:rsidP="008A3FD5">
      <w:pPr>
        <w:pStyle w:val="paragraph"/>
        <w:spacing w:before="0" w:beforeAutospacing="0" w:after="0" w:afterAutospacing="0"/>
        <w:jc w:val="both"/>
        <w:textAlignment w:val="baseline"/>
      </w:pPr>
    </w:p>
    <w:p w14:paraId="162492ED" w14:textId="1F4FFF3B" w:rsidR="00376163" w:rsidRPr="0000236A" w:rsidRDefault="00E23BC2" w:rsidP="008A3FD5">
      <w:pPr>
        <w:pStyle w:val="paragraph"/>
        <w:spacing w:before="0" w:beforeAutospacing="0" w:after="0" w:afterAutospacing="0"/>
        <w:jc w:val="both"/>
        <w:textAlignment w:val="baseline"/>
      </w:pPr>
      <w:r w:rsidRPr="0000236A">
        <w:t>(</w:t>
      </w:r>
      <w:r w:rsidR="0083618A">
        <w:t>4</w:t>
      </w:r>
      <w:r w:rsidRPr="00EE6A49">
        <w:t xml:space="preserve">) </w:t>
      </w:r>
      <w:r w:rsidR="0071578A">
        <w:t>Lapse hooldusõiguse lõppemisel m</w:t>
      </w:r>
      <w:r w:rsidRPr="00EE6A49">
        <w:t>aksukohustuse vähendamist</w:t>
      </w:r>
      <w:r w:rsidR="00CD6D67">
        <w:t xml:space="preserve"> ümber</w:t>
      </w:r>
      <w:r w:rsidRPr="00EE6A49">
        <w:t xml:space="preserve"> ei arvutata ja jääki ei suurenda</w:t>
      </w:r>
      <w:r w:rsidR="00EC5283">
        <w:t>t</w:t>
      </w:r>
      <w:r w:rsidRPr="00EE6A49">
        <w:t>a</w:t>
      </w:r>
      <w:r w:rsidR="00CD6D67">
        <w:t>.</w:t>
      </w:r>
    </w:p>
    <w:p w14:paraId="7C62C901" w14:textId="36872EC0" w:rsidR="00F96A84" w:rsidRPr="0000236A" w:rsidRDefault="00AA0721" w:rsidP="00D460EF">
      <w:pPr>
        <w:pStyle w:val="paragraph"/>
        <w:spacing w:before="0" w:beforeAutospacing="0" w:after="0" w:afterAutospacing="0"/>
        <w:jc w:val="both"/>
        <w:textAlignment w:val="baseline"/>
      </w:pPr>
      <w:r>
        <w:tab/>
      </w:r>
    </w:p>
    <w:p w14:paraId="72FD1F4F" w14:textId="0B8E09F0" w:rsidR="00613D69" w:rsidRPr="0000236A" w:rsidRDefault="130B9F5F" w:rsidP="008A3FD5">
      <w:pPr>
        <w:jc w:val="both"/>
        <w:rPr>
          <w:rFonts w:ascii="Times New Roman" w:hAnsi="Times New Roman" w:cs="Times New Roman"/>
        </w:rPr>
      </w:pPr>
      <w:r w:rsidRPr="0000236A">
        <w:rPr>
          <w:rFonts w:ascii="Times New Roman" w:hAnsi="Times New Roman" w:cs="Times New Roman"/>
        </w:rPr>
        <w:t>(</w:t>
      </w:r>
      <w:r w:rsidR="0083618A">
        <w:rPr>
          <w:rFonts w:ascii="Times New Roman" w:hAnsi="Times New Roman" w:cs="Times New Roman"/>
        </w:rPr>
        <w:t>5</w:t>
      </w:r>
      <w:r w:rsidRPr="0000236A">
        <w:rPr>
          <w:rFonts w:ascii="Times New Roman" w:hAnsi="Times New Roman" w:cs="Times New Roman"/>
        </w:rPr>
        <w:t>) Mootorsõidukimaksu osa, mis on maksu</w:t>
      </w:r>
      <w:r w:rsidR="77E86A89" w:rsidRPr="0000236A">
        <w:rPr>
          <w:rFonts w:ascii="Times New Roman" w:hAnsi="Times New Roman" w:cs="Times New Roman"/>
        </w:rPr>
        <w:t>kohustuse vähendamise</w:t>
      </w:r>
      <w:r w:rsidRPr="0000236A">
        <w:rPr>
          <w:rFonts w:ascii="Times New Roman" w:hAnsi="Times New Roman" w:cs="Times New Roman"/>
        </w:rPr>
        <w:t xml:space="preserve"> t</w:t>
      </w:r>
      <w:r w:rsidR="0046261B">
        <w:rPr>
          <w:rFonts w:ascii="Times New Roman" w:hAnsi="Times New Roman" w:cs="Times New Roman"/>
        </w:rPr>
        <w:t>ulemusel</w:t>
      </w:r>
      <w:r w:rsidRPr="0000236A">
        <w:rPr>
          <w:rFonts w:ascii="Times New Roman" w:hAnsi="Times New Roman" w:cs="Times New Roman"/>
        </w:rPr>
        <w:t xml:space="preserve"> enam</w:t>
      </w:r>
      <w:r w:rsidR="00150148">
        <w:rPr>
          <w:rFonts w:ascii="Times New Roman" w:hAnsi="Times New Roman" w:cs="Times New Roman"/>
        </w:rPr>
        <w:t xml:space="preserve"> tasutud</w:t>
      </w:r>
      <w:r w:rsidRPr="0000236A">
        <w:rPr>
          <w:rFonts w:ascii="Times New Roman" w:hAnsi="Times New Roman" w:cs="Times New Roman"/>
        </w:rPr>
        <w:t xml:space="preserve">, </w:t>
      </w:r>
      <w:r w:rsidRPr="00704E51">
        <w:rPr>
          <w:rFonts w:ascii="Times New Roman" w:hAnsi="Times New Roman" w:cs="Times New Roman"/>
        </w:rPr>
        <w:t xml:space="preserve">tagastatakse </w:t>
      </w:r>
      <w:r w:rsidR="00F063FF" w:rsidRPr="00704E51">
        <w:rPr>
          <w:rFonts w:ascii="Times New Roman" w:hAnsi="Times New Roman" w:cs="Times New Roman"/>
        </w:rPr>
        <w:t>maksu</w:t>
      </w:r>
      <w:r w:rsidR="00254F87" w:rsidRPr="00704E51">
        <w:rPr>
          <w:rFonts w:ascii="Times New Roman" w:hAnsi="Times New Roman" w:cs="Times New Roman"/>
        </w:rPr>
        <w:t>ko</w:t>
      </w:r>
      <w:r w:rsidR="00704E51" w:rsidRPr="00704E51">
        <w:rPr>
          <w:rFonts w:ascii="Times New Roman" w:hAnsi="Times New Roman" w:cs="Times New Roman"/>
        </w:rPr>
        <w:t>hustuslase</w:t>
      </w:r>
      <w:r w:rsidRPr="0000236A">
        <w:rPr>
          <w:rFonts w:ascii="Times New Roman" w:hAnsi="Times New Roman" w:cs="Times New Roman"/>
        </w:rPr>
        <w:t xml:space="preserve"> ettemaksukon</w:t>
      </w:r>
      <w:r w:rsidR="77E86A89" w:rsidRPr="0000236A">
        <w:rPr>
          <w:rFonts w:ascii="Times New Roman" w:hAnsi="Times New Roman" w:cs="Times New Roman"/>
        </w:rPr>
        <w:t>tole.</w:t>
      </w:r>
      <w:r w:rsidR="00EE6948">
        <w:rPr>
          <w:rFonts w:ascii="Times New Roman" w:hAnsi="Times New Roman" w:cs="Times New Roman"/>
        </w:rPr>
        <w:t>“;</w:t>
      </w:r>
    </w:p>
    <w:p w14:paraId="625B808C" w14:textId="77777777" w:rsidR="00613D69" w:rsidRPr="0000236A" w:rsidRDefault="00613D69" w:rsidP="008A3FD5">
      <w:pPr>
        <w:jc w:val="both"/>
        <w:rPr>
          <w:rFonts w:ascii="Times New Roman" w:hAnsi="Times New Roman" w:cs="Times New Roman"/>
        </w:rPr>
      </w:pPr>
    </w:p>
    <w:p w14:paraId="5A04144C" w14:textId="23AC88D5" w:rsidR="00020CDD" w:rsidRPr="0000236A" w:rsidRDefault="00B327C2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BC4745" w:rsidRPr="0000236A">
        <w:rPr>
          <w:rFonts w:ascii="Times New Roman" w:hAnsi="Times New Roman" w:cs="Times New Roman"/>
          <w:b/>
          <w:bCs/>
        </w:rPr>
        <w:t>)</w:t>
      </w:r>
      <w:r w:rsidR="00BC4745" w:rsidRPr="0000236A">
        <w:rPr>
          <w:rFonts w:ascii="Times New Roman" w:hAnsi="Times New Roman" w:cs="Times New Roman"/>
        </w:rPr>
        <w:t xml:space="preserve"> </w:t>
      </w:r>
      <w:commentRangeStart w:id="22"/>
      <w:r w:rsidR="0004760B">
        <w:rPr>
          <w:rFonts w:ascii="Times New Roman" w:hAnsi="Times New Roman" w:cs="Times New Roman"/>
        </w:rPr>
        <w:t>paragrahvi</w:t>
      </w:r>
      <w:r w:rsidR="00020CDD" w:rsidRPr="0000236A">
        <w:rPr>
          <w:rFonts w:ascii="Times New Roman" w:hAnsi="Times New Roman" w:cs="Times New Roman"/>
        </w:rPr>
        <w:t xml:space="preserve"> 1</w:t>
      </w:r>
      <w:r w:rsidR="002F47AE">
        <w:rPr>
          <w:rFonts w:ascii="Times New Roman" w:hAnsi="Times New Roman" w:cs="Times New Roman"/>
        </w:rPr>
        <w:t>2</w:t>
      </w:r>
      <w:r w:rsidR="00020CDD" w:rsidRPr="0000236A">
        <w:rPr>
          <w:rFonts w:ascii="Times New Roman" w:hAnsi="Times New Roman" w:cs="Times New Roman"/>
        </w:rPr>
        <w:t xml:space="preserve"> </w:t>
      </w:r>
      <w:commentRangeEnd w:id="22"/>
      <w:r w:rsidR="00625E39">
        <w:rPr>
          <w:rStyle w:val="Kommentaariviide"/>
        </w:rPr>
        <w:commentReference w:id="22"/>
      </w:r>
      <w:r w:rsidR="00020CDD" w:rsidRPr="0000236A">
        <w:rPr>
          <w:rFonts w:ascii="Times New Roman" w:hAnsi="Times New Roman" w:cs="Times New Roman"/>
        </w:rPr>
        <w:t xml:space="preserve">täiendatakse lõikega 10 järgmises sõnastuses: </w:t>
      </w:r>
    </w:p>
    <w:p w14:paraId="281A28A4" w14:textId="39FDC3FC" w:rsidR="00020CDD" w:rsidRDefault="40AC6322" w:rsidP="008A3FD5">
      <w:pPr>
        <w:jc w:val="both"/>
        <w:rPr>
          <w:rFonts w:ascii="Times New Roman" w:hAnsi="Times New Roman" w:cs="Times New Roman"/>
        </w:rPr>
      </w:pPr>
      <w:r w:rsidRPr="0000236A">
        <w:rPr>
          <w:rFonts w:ascii="Times New Roman" w:hAnsi="Times New Roman" w:cs="Times New Roman"/>
        </w:rPr>
        <w:t>„10) M1</w:t>
      </w:r>
      <w:r w:rsidR="3A670478" w:rsidRPr="0000236A">
        <w:rPr>
          <w:rFonts w:ascii="Times New Roman" w:hAnsi="Times New Roman" w:cs="Times New Roman"/>
        </w:rPr>
        <w:t>-</w:t>
      </w:r>
      <w:r w:rsidRPr="0000236A">
        <w:rPr>
          <w:rFonts w:ascii="Times New Roman" w:hAnsi="Times New Roman" w:cs="Times New Roman"/>
        </w:rPr>
        <w:t xml:space="preserve">kategooria mootorsõiduk, millel on </w:t>
      </w:r>
      <w:r w:rsidR="53AFA668" w:rsidRPr="0000236A">
        <w:rPr>
          <w:rFonts w:ascii="Times New Roman" w:hAnsi="Times New Roman" w:cs="Times New Roman"/>
        </w:rPr>
        <w:t>rohkem kui 7 istekohta, maksustatakse N1</w:t>
      </w:r>
      <w:r w:rsidR="3A708198" w:rsidRPr="0000236A">
        <w:rPr>
          <w:rFonts w:ascii="Times New Roman" w:hAnsi="Times New Roman" w:cs="Times New Roman"/>
        </w:rPr>
        <w:t>-</w:t>
      </w:r>
      <w:r w:rsidR="53AFA668" w:rsidRPr="0000236A">
        <w:rPr>
          <w:rFonts w:ascii="Times New Roman" w:hAnsi="Times New Roman" w:cs="Times New Roman"/>
        </w:rPr>
        <w:t>kategooria mootorsõiduki maksumääraga.“;</w:t>
      </w:r>
    </w:p>
    <w:p w14:paraId="5BE66CD3" w14:textId="77777777" w:rsidR="000A75F6" w:rsidRDefault="000A75F6" w:rsidP="008A3FD5">
      <w:pPr>
        <w:jc w:val="both"/>
        <w:rPr>
          <w:rFonts w:ascii="Times New Roman" w:hAnsi="Times New Roman" w:cs="Times New Roman"/>
        </w:rPr>
      </w:pPr>
    </w:p>
    <w:p w14:paraId="71E88776" w14:textId="5D43EB7C" w:rsidR="000A75F6" w:rsidRDefault="000A75F6" w:rsidP="008A3FD5">
      <w:pPr>
        <w:jc w:val="both"/>
        <w:rPr>
          <w:rFonts w:ascii="Times New Roman" w:hAnsi="Times New Roman" w:cs="Times New Roman"/>
        </w:rPr>
      </w:pPr>
      <w:r w:rsidRPr="00135915">
        <w:rPr>
          <w:rFonts w:ascii="Times New Roman" w:hAnsi="Times New Roman" w:cs="Times New Roman"/>
          <w:b/>
          <w:bCs/>
        </w:rPr>
        <w:t>5)</w:t>
      </w:r>
      <w:r>
        <w:rPr>
          <w:rFonts w:ascii="Times New Roman" w:hAnsi="Times New Roman" w:cs="Times New Roman"/>
        </w:rPr>
        <w:t xml:space="preserve"> paragrahvi 1</w:t>
      </w:r>
      <w:r w:rsidR="006277AE">
        <w:rPr>
          <w:rFonts w:ascii="Times New Roman" w:hAnsi="Times New Roman" w:cs="Times New Roman"/>
        </w:rPr>
        <w:t>6 täiendatakse lõikega 4 järgmises sõnastuses:</w:t>
      </w:r>
    </w:p>
    <w:p w14:paraId="584C7AC2" w14:textId="77777777" w:rsidR="006277AE" w:rsidRDefault="006277AE" w:rsidP="008A3FD5">
      <w:pPr>
        <w:jc w:val="both"/>
        <w:rPr>
          <w:rFonts w:ascii="Times New Roman" w:hAnsi="Times New Roman" w:cs="Times New Roman"/>
        </w:rPr>
      </w:pPr>
    </w:p>
    <w:p w14:paraId="2DD10BDE" w14:textId="38FCCF46" w:rsidR="00D13352" w:rsidRPr="0000236A" w:rsidRDefault="00093C3C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„(4) </w:t>
      </w:r>
      <w:r w:rsidR="006B54B3">
        <w:rPr>
          <w:rFonts w:ascii="Times New Roman" w:hAnsi="Times New Roman" w:cs="Times New Roman"/>
        </w:rPr>
        <w:t xml:space="preserve">Lapse </w:t>
      </w:r>
      <w:r w:rsidR="003F4547">
        <w:rPr>
          <w:rFonts w:ascii="Times New Roman" w:hAnsi="Times New Roman" w:cs="Times New Roman"/>
        </w:rPr>
        <w:t xml:space="preserve">eest mootorsõidukimaksu kohustuse vähendamise </w:t>
      </w:r>
      <w:r w:rsidR="002867E4">
        <w:rPr>
          <w:rFonts w:ascii="Times New Roman" w:hAnsi="Times New Roman" w:cs="Times New Roman"/>
        </w:rPr>
        <w:t>arvutamise</w:t>
      </w:r>
      <w:r w:rsidR="00AA20BA">
        <w:rPr>
          <w:rFonts w:ascii="Times New Roman" w:hAnsi="Times New Roman" w:cs="Times New Roman"/>
        </w:rPr>
        <w:t>ks</w:t>
      </w:r>
      <w:r w:rsidR="00365BD4">
        <w:rPr>
          <w:rFonts w:ascii="Times New Roman" w:hAnsi="Times New Roman" w:cs="Times New Roman"/>
        </w:rPr>
        <w:t xml:space="preserve"> </w:t>
      </w:r>
      <w:r w:rsidR="002867E4">
        <w:rPr>
          <w:rFonts w:ascii="Times New Roman" w:hAnsi="Times New Roman" w:cs="Times New Roman"/>
        </w:rPr>
        <w:t>vajalikud</w:t>
      </w:r>
      <w:r w:rsidR="004B41B6">
        <w:rPr>
          <w:rFonts w:ascii="Times New Roman" w:hAnsi="Times New Roman" w:cs="Times New Roman"/>
        </w:rPr>
        <w:t xml:space="preserve"> üldandmed</w:t>
      </w:r>
      <w:r w:rsidR="002867E4">
        <w:rPr>
          <w:rFonts w:ascii="Times New Roman" w:hAnsi="Times New Roman" w:cs="Times New Roman"/>
        </w:rPr>
        <w:t xml:space="preserve"> saab Maksu- ja Tolliamet Rahvastikuregistrist, sealh</w:t>
      </w:r>
      <w:r w:rsidR="004B41B6">
        <w:rPr>
          <w:rFonts w:ascii="Times New Roman" w:hAnsi="Times New Roman" w:cs="Times New Roman"/>
        </w:rPr>
        <w:t>ulgas</w:t>
      </w:r>
      <w:r w:rsidR="00AC46D3">
        <w:rPr>
          <w:rFonts w:ascii="Times New Roman" w:hAnsi="Times New Roman" w:cs="Times New Roman"/>
        </w:rPr>
        <w:t xml:space="preserve"> andmed lapse, vanema ja hooldusõigus</w:t>
      </w:r>
      <w:r w:rsidR="00FF6C8E">
        <w:rPr>
          <w:rFonts w:ascii="Times New Roman" w:hAnsi="Times New Roman" w:cs="Times New Roman"/>
        </w:rPr>
        <w:t>e kohta.</w:t>
      </w:r>
      <w:r w:rsidR="00462DB6">
        <w:rPr>
          <w:rFonts w:ascii="Times New Roman" w:hAnsi="Times New Roman" w:cs="Times New Roman"/>
        </w:rPr>
        <w:t>“;</w:t>
      </w:r>
    </w:p>
    <w:p w14:paraId="2A484EBE" w14:textId="77777777" w:rsidR="005423D6" w:rsidRDefault="005423D6" w:rsidP="008A3FD5">
      <w:pPr>
        <w:jc w:val="both"/>
        <w:rPr>
          <w:rFonts w:ascii="Times New Roman" w:hAnsi="Times New Roman" w:cs="Times New Roman"/>
        </w:rPr>
      </w:pPr>
    </w:p>
    <w:p w14:paraId="12F7D500" w14:textId="204B625D" w:rsidR="00A555CB" w:rsidRDefault="00462DB6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A555CB" w:rsidRPr="000D02B8">
        <w:rPr>
          <w:rFonts w:ascii="Times New Roman" w:hAnsi="Times New Roman" w:cs="Times New Roman"/>
          <w:b/>
          <w:bCs/>
        </w:rPr>
        <w:t>)</w:t>
      </w:r>
      <w:r w:rsidR="00A555CB" w:rsidRPr="000D02B8">
        <w:rPr>
          <w:rFonts w:ascii="Times New Roman" w:hAnsi="Times New Roman" w:cs="Times New Roman"/>
        </w:rPr>
        <w:t xml:space="preserve"> </w:t>
      </w:r>
      <w:r w:rsidR="003301A2">
        <w:rPr>
          <w:rFonts w:ascii="Times New Roman" w:hAnsi="Times New Roman" w:cs="Times New Roman"/>
        </w:rPr>
        <w:t>paragrahvi</w:t>
      </w:r>
      <w:r w:rsidR="007D53FE" w:rsidRPr="000D02B8">
        <w:rPr>
          <w:rFonts w:ascii="Times New Roman" w:hAnsi="Times New Roman" w:cs="Times New Roman"/>
        </w:rPr>
        <w:t xml:space="preserve"> 17 lõi</w:t>
      </w:r>
      <w:r w:rsidR="00B55ADA" w:rsidRPr="000D02B8">
        <w:rPr>
          <w:rFonts w:ascii="Times New Roman" w:hAnsi="Times New Roman" w:cs="Times New Roman"/>
        </w:rPr>
        <w:t>k</w:t>
      </w:r>
      <w:r w:rsidR="007D53FE" w:rsidRPr="000D02B8">
        <w:rPr>
          <w:rFonts w:ascii="Times New Roman" w:hAnsi="Times New Roman" w:cs="Times New Roman"/>
        </w:rPr>
        <w:t>e 2 sissejuhatav</w:t>
      </w:r>
      <w:r w:rsidR="00B55ADA" w:rsidRPr="000D02B8">
        <w:rPr>
          <w:rFonts w:ascii="Times New Roman" w:hAnsi="Times New Roman" w:cs="Times New Roman"/>
        </w:rPr>
        <w:t>ast</w:t>
      </w:r>
      <w:r w:rsidR="00B55ADA">
        <w:rPr>
          <w:rFonts w:ascii="Times New Roman" w:hAnsi="Times New Roman" w:cs="Times New Roman"/>
        </w:rPr>
        <w:t xml:space="preserve"> lause</w:t>
      </w:r>
      <w:r w:rsidR="00C31A57">
        <w:rPr>
          <w:rFonts w:ascii="Times New Roman" w:hAnsi="Times New Roman" w:cs="Times New Roman"/>
        </w:rPr>
        <w:t>osa</w:t>
      </w:r>
      <w:r w:rsidR="00B55ADA">
        <w:rPr>
          <w:rFonts w:ascii="Times New Roman" w:hAnsi="Times New Roman" w:cs="Times New Roman"/>
        </w:rPr>
        <w:t xml:space="preserve">st </w:t>
      </w:r>
      <w:commentRangeStart w:id="23"/>
      <w:r w:rsidR="00B55ADA">
        <w:rPr>
          <w:rFonts w:ascii="Times New Roman" w:hAnsi="Times New Roman" w:cs="Times New Roman"/>
        </w:rPr>
        <w:t xml:space="preserve">jäetakse välja </w:t>
      </w:r>
      <w:r w:rsidR="00C31A57">
        <w:rPr>
          <w:rFonts w:ascii="Times New Roman" w:hAnsi="Times New Roman" w:cs="Times New Roman"/>
        </w:rPr>
        <w:t>tekstiosa</w:t>
      </w:r>
      <w:r w:rsidR="00B55ADA">
        <w:rPr>
          <w:rFonts w:ascii="Times New Roman" w:hAnsi="Times New Roman" w:cs="Times New Roman"/>
        </w:rPr>
        <w:t xml:space="preserve"> „</w:t>
      </w:r>
      <w:r w:rsidR="000D02B8">
        <w:rPr>
          <w:rFonts w:ascii="Times New Roman" w:hAnsi="Times New Roman" w:cs="Times New Roman"/>
        </w:rPr>
        <w:t>2025. aastal“;</w:t>
      </w:r>
      <w:commentRangeEnd w:id="23"/>
      <w:r w:rsidR="006230D1">
        <w:rPr>
          <w:rStyle w:val="Kommentaariviide"/>
        </w:rPr>
        <w:commentReference w:id="23"/>
      </w:r>
    </w:p>
    <w:p w14:paraId="17DDACBD" w14:textId="77777777" w:rsidR="00A555CB" w:rsidRDefault="00A555CB" w:rsidP="008A3FD5">
      <w:pPr>
        <w:jc w:val="both"/>
        <w:rPr>
          <w:rFonts w:ascii="Times New Roman" w:hAnsi="Times New Roman" w:cs="Times New Roman"/>
        </w:rPr>
      </w:pPr>
    </w:p>
    <w:p w14:paraId="0D5563EA" w14:textId="4CBD6DF1" w:rsidR="00DE7C60" w:rsidRDefault="007F4F0D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DE7C60" w:rsidRPr="004B2A63">
        <w:rPr>
          <w:rFonts w:ascii="Times New Roman" w:hAnsi="Times New Roman" w:cs="Times New Roman"/>
          <w:b/>
          <w:bCs/>
        </w:rPr>
        <w:t>)</w:t>
      </w:r>
      <w:r w:rsidR="00DE7C60">
        <w:rPr>
          <w:rFonts w:ascii="Times New Roman" w:hAnsi="Times New Roman" w:cs="Times New Roman"/>
        </w:rPr>
        <w:t xml:space="preserve"> seadust täiendatakse §-ga 17</w:t>
      </w:r>
      <w:r w:rsidR="00DE7C60" w:rsidRPr="00DE7C60">
        <w:rPr>
          <w:rFonts w:ascii="Times New Roman" w:hAnsi="Times New Roman" w:cs="Times New Roman"/>
          <w:vertAlign w:val="superscript"/>
        </w:rPr>
        <w:t>1</w:t>
      </w:r>
      <w:r w:rsidR="00DE7C60">
        <w:rPr>
          <w:rFonts w:ascii="Times New Roman" w:hAnsi="Times New Roman" w:cs="Times New Roman"/>
        </w:rPr>
        <w:t xml:space="preserve"> järgmises sõnastuses: </w:t>
      </w:r>
    </w:p>
    <w:p w14:paraId="1709BBF4" w14:textId="2F213168" w:rsidR="00E06D00" w:rsidRPr="002C2DE2" w:rsidRDefault="00E06D00" w:rsidP="008A3FD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„</w:t>
      </w:r>
      <w:r w:rsidRPr="002C2DE2">
        <w:rPr>
          <w:rFonts w:ascii="Times New Roman" w:hAnsi="Times New Roman" w:cs="Times New Roman"/>
          <w:b/>
          <w:bCs/>
        </w:rPr>
        <w:t>§</w:t>
      </w:r>
      <w:r w:rsidR="002C2DE2">
        <w:rPr>
          <w:rFonts w:ascii="Times New Roman" w:hAnsi="Times New Roman" w:cs="Times New Roman"/>
          <w:b/>
          <w:bCs/>
        </w:rPr>
        <w:t xml:space="preserve"> </w:t>
      </w:r>
      <w:r w:rsidRPr="002C2DE2">
        <w:rPr>
          <w:rFonts w:ascii="Times New Roman" w:hAnsi="Times New Roman" w:cs="Times New Roman"/>
          <w:b/>
          <w:bCs/>
        </w:rPr>
        <w:t>17</w:t>
      </w:r>
      <w:r w:rsidRPr="002C2DE2">
        <w:rPr>
          <w:rFonts w:ascii="Times New Roman" w:hAnsi="Times New Roman" w:cs="Times New Roman"/>
          <w:b/>
          <w:bCs/>
          <w:vertAlign w:val="superscript"/>
        </w:rPr>
        <w:t>1</w:t>
      </w:r>
      <w:r w:rsidRPr="002C2DE2">
        <w:rPr>
          <w:rFonts w:ascii="Times New Roman" w:hAnsi="Times New Roman" w:cs="Times New Roman"/>
          <w:b/>
          <w:bCs/>
        </w:rPr>
        <w:t xml:space="preserve">. </w:t>
      </w:r>
      <w:r w:rsidR="00830A9E">
        <w:rPr>
          <w:rFonts w:ascii="Times New Roman" w:hAnsi="Times New Roman" w:cs="Times New Roman"/>
          <w:b/>
          <w:bCs/>
        </w:rPr>
        <w:t>Lapse eest</w:t>
      </w:r>
      <w:r w:rsidR="002C2DE2" w:rsidRPr="002C2DE2">
        <w:rPr>
          <w:rFonts w:ascii="Times New Roman" w:hAnsi="Times New Roman" w:cs="Times New Roman"/>
          <w:b/>
          <w:bCs/>
        </w:rPr>
        <w:t xml:space="preserve"> mootorsõidukimaksu kohustuse</w:t>
      </w:r>
      <w:r w:rsidR="00A344FB">
        <w:rPr>
          <w:rFonts w:ascii="Times New Roman" w:hAnsi="Times New Roman" w:cs="Times New Roman"/>
          <w:b/>
          <w:bCs/>
        </w:rPr>
        <w:t xml:space="preserve"> vähendamise</w:t>
      </w:r>
      <w:r w:rsidR="002C2DE2" w:rsidRPr="002C2DE2">
        <w:rPr>
          <w:rFonts w:ascii="Times New Roman" w:hAnsi="Times New Roman" w:cs="Times New Roman"/>
          <w:b/>
          <w:bCs/>
        </w:rPr>
        <w:t xml:space="preserve"> erikord</w:t>
      </w:r>
    </w:p>
    <w:p w14:paraId="0DF5AB69" w14:textId="77777777" w:rsidR="00E06D00" w:rsidRDefault="00E06D00" w:rsidP="008A3FD5">
      <w:pPr>
        <w:jc w:val="both"/>
        <w:rPr>
          <w:rFonts w:ascii="Times New Roman" w:hAnsi="Times New Roman" w:cs="Times New Roman"/>
        </w:rPr>
      </w:pPr>
    </w:p>
    <w:p w14:paraId="325E7E98" w14:textId="140DEB46" w:rsidR="00937A7A" w:rsidRDefault="00DE7C60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 w:rsidR="00A344FB">
        <w:rPr>
          <w:rFonts w:ascii="Times New Roman" w:hAnsi="Times New Roman" w:cs="Times New Roman"/>
        </w:rPr>
        <w:t xml:space="preserve">Maksu- ja Tolliamet </w:t>
      </w:r>
      <w:r w:rsidR="008334A0">
        <w:rPr>
          <w:rFonts w:ascii="Times New Roman" w:hAnsi="Times New Roman" w:cs="Times New Roman"/>
        </w:rPr>
        <w:t xml:space="preserve">kontrollib </w:t>
      </w:r>
      <w:r w:rsidR="004739AD">
        <w:rPr>
          <w:rFonts w:ascii="Times New Roman" w:hAnsi="Times New Roman" w:cs="Times New Roman"/>
        </w:rPr>
        <w:t xml:space="preserve">2025. </w:t>
      </w:r>
      <w:r w:rsidR="004739AD" w:rsidRPr="03B90BC5">
        <w:rPr>
          <w:rFonts w:ascii="Times New Roman" w:hAnsi="Times New Roman" w:cs="Times New Roman"/>
        </w:rPr>
        <w:t>aasta</w:t>
      </w:r>
      <w:r w:rsidR="571F2EF9" w:rsidRPr="03B90BC5">
        <w:rPr>
          <w:rFonts w:ascii="Times New Roman" w:hAnsi="Times New Roman" w:cs="Times New Roman"/>
        </w:rPr>
        <w:t>l</w:t>
      </w:r>
      <w:r w:rsidR="00F908A3">
        <w:rPr>
          <w:rFonts w:ascii="Times New Roman" w:hAnsi="Times New Roman" w:cs="Times New Roman"/>
        </w:rPr>
        <w:t xml:space="preserve"> m</w:t>
      </w:r>
      <w:r w:rsidR="004739AD">
        <w:rPr>
          <w:rFonts w:ascii="Times New Roman" w:hAnsi="Times New Roman" w:cs="Times New Roman"/>
        </w:rPr>
        <w:t xml:space="preserve">ootorsõidukimaksu teate saanud isikute õigust saada </w:t>
      </w:r>
      <w:commentRangeStart w:id="24"/>
      <w:del w:id="25" w:author="Katariina Kärsten - JUSTDIGI" w:date="2025-07-23T10:42:00Z" w16du:dateUtc="2025-07-23T07:42:00Z">
        <w:r w:rsidR="008334A0" w:rsidDel="001800F6">
          <w:rPr>
            <w:rFonts w:ascii="Times New Roman" w:hAnsi="Times New Roman" w:cs="Times New Roman"/>
          </w:rPr>
          <w:delText xml:space="preserve">vanema </w:delText>
        </w:r>
      </w:del>
      <w:ins w:id="26" w:author="Katariina Kärsten - JUSTDIGI" w:date="2025-07-23T10:42:00Z" w16du:dateUtc="2025-07-23T07:42:00Z">
        <w:r w:rsidR="001800F6">
          <w:rPr>
            <w:rFonts w:ascii="Times New Roman" w:hAnsi="Times New Roman" w:cs="Times New Roman"/>
          </w:rPr>
          <w:t xml:space="preserve">lapse eest </w:t>
        </w:r>
        <w:commentRangeEnd w:id="24"/>
        <w:r w:rsidR="009407CF">
          <w:rPr>
            <w:rStyle w:val="Kommentaariviide"/>
            <w:rFonts w:ascii="Times New Roman" w:hAnsi="Times New Roman" w:cs="Times New Roman"/>
            <w:sz w:val="24"/>
            <w:szCs w:val="24"/>
          </w:rPr>
          <w:commentReference w:id="24"/>
        </w:r>
      </w:ins>
      <w:r w:rsidR="004739AD">
        <w:rPr>
          <w:rFonts w:ascii="Times New Roman" w:hAnsi="Times New Roman" w:cs="Times New Roman"/>
        </w:rPr>
        <w:t>maksukohustuse vähendamist</w:t>
      </w:r>
      <w:r w:rsidR="001D666C">
        <w:rPr>
          <w:rFonts w:ascii="Times New Roman" w:hAnsi="Times New Roman" w:cs="Times New Roman"/>
        </w:rPr>
        <w:t xml:space="preserve"> ning</w:t>
      </w:r>
      <w:r w:rsidR="00836D16">
        <w:rPr>
          <w:rFonts w:ascii="Times New Roman" w:hAnsi="Times New Roman" w:cs="Times New Roman"/>
        </w:rPr>
        <w:t xml:space="preserve"> tunnistab kehtetuks ja vajadusel</w:t>
      </w:r>
      <w:r w:rsidR="001D666C">
        <w:rPr>
          <w:rFonts w:ascii="Times New Roman" w:hAnsi="Times New Roman" w:cs="Times New Roman"/>
        </w:rPr>
        <w:t xml:space="preserve"> </w:t>
      </w:r>
      <w:r w:rsidR="001156BB">
        <w:rPr>
          <w:rFonts w:ascii="Times New Roman" w:hAnsi="Times New Roman" w:cs="Times New Roman"/>
        </w:rPr>
        <w:t>väljastab</w:t>
      </w:r>
      <w:r w:rsidR="00990406">
        <w:rPr>
          <w:rFonts w:ascii="Times New Roman" w:hAnsi="Times New Roman" w:cs="Times New Roman"/>
        </w:rPr>
        <w:t xml:space="preserve"> õigustatud isikutele</w:t>
      </w:r>
      <w:r w:rsidR="008007D4">
        <w:rPr>
          <w:rFonts w:ascii="Times New Roman" w:hAnsi="Times New Roman" w:cs="Times New Roman"/>
        </w:rPr>
        <w:t xml:space="preserve"> </w:t>
      </w:r>
      <w:r w:rsidR="00990406">
        <w:rPr>
          <w:rFonts w:ascii="Times New Roman" w:hAnsi="Times New Roman" w:cs="Times New Roman"/>
        </w:rPr>
        <w:t>uue maksuteate</w:t>
      </w:r>
      <w:r w:rsidR="00BA05BB">
        <w:rPr>
          <w:rFonts w:ascii="Times New Roman" w:hAnsi="Times New Roman" w:cs="Times New Roman"/>
        </w:rPr>
        <w:t xml:space="preserve"> hiljemalt 2025. a</w:t>
      </w:r>
      <w:r w:rsidR="00C31A57">
        <w:rPr>
          <w:rFonts w:ascii="Times New Roman" w:hAnsi="Times New Roman" w:cs="Times New Roman"/>
        </w:rPr>
        <w:t>asta</w:t>
      </w:r>
      <w:r w:rsidR="00BA05BB">
        <w:rPr>
          <w:rFonts w:ascii="Times New Roman" w:hAnsi="Times New Roman" w:cs="Times New Roman"/>
        </w:rPr>
        <w:t xml:space="preserve"> 1. detsembril</w:t>
      </w:r>
      <w:r w:rsidR="00990406">
        <w:rPr>
          <w:rFonts w:ascii="Times New Roman" w:hAnsi="Times New Roman" w:cs="Times New Roman"/>
        </w:rPr>
        <w:t>.</w:t>
      </w:r>
      <w:r w:rsidR="00C31A57">
        <w:rPr>
          <w:rFonts w:ascii="Times New Roman" w:hAnsi="Times New Roman" w:cs="Times New Roman"/>
        </w:rPr>
        <w:t>“.</w:t>
      </w:r>
    </w:p>
    <w:p w14:paraId="66351611" w14:textId="04BFE378" w:rsidR="00DE7C60" w:rsidRPr="0000236A" w:rsidRDefault="00DE7C60" w:rsidP="008A3FD5">
      <w:pPr>
        <w:jc w:val="both"/>
        <w:rPr>
          <w:rFonts w:ascii="Times New Roman" w:hAnsi="Times New Roman" w:cs="Times New Roman"/>
        </w:rPr>
      </w:pPr>
    </w:p>
    <w:p w14:paraId="509DA2B6" w14:textId="1CD19513" w:rsidR="1F8DCE7B" w:rsidRDefault="00A64F4B" w:rsidP="3E15CCE7">
      <w:pPr>
        <w:jc w:val="both"/>
      </w:pPr>
      <w:r w:rsidRPr="3E15CCE7">
        <w:rPr>
          <w:rFonts w:ascii="Times New Roman" w:eastAsia="Times New Roman" w:hAnsi="Times New Roman" w:cs="Times New Roman"/>
          <w:b/>
        </w:rPr>
        <w:t xml:space="preserve">§ 2. </w:t>
      </w:r>
      <w:r w:rsidR="1F8DCE7B" w:rsidRPr="3E15CCE7">
        <w:rPr>
          <w:rFonts w:ascii="Times New Roman" w:eastAsia="Times New Roman" w:hAnsi="Times New Roman" w:cs="Times New Roman"/>
          <w:b/>
          <w:bCs/>
        </w:rPr>
        <w:t>Maksukorralduse seaduse muutmine</w:t>
      </w:r>
      <w:r w:rsidR="1F8DCE7B" w:rsidRPr="3E15CCE7">
        <w:rPr>
          <w:rFonts w:ascii="Times New Roman" w:eastAsia="Times New Roman" w:hAnsi="Times New Roman" w:cs="Times New Roman"/>
        </w:rPr>
        <w:t xml:space="preserve"> </w:t>
      </w:r>
    </w:p>
    <w:p w14:paraId="3AD0C2E6" w14:textId="4EA80CC5" w:rsidR="3E15CCE7" w:rsidRDefault="3E15CCE7" w:rsidP="3E15CCE7">
      <w:pPr>
        <w:jc w:val="both"/>
        <w:rPr>
          <w:rFonts w:ascii="Times New Roman" w:eastAsia="Times New Roman" w:hAnsi="Times New Roman" w:cs="Times New Roman"/>
        </w:rPr>
      </w:pPr>
    </w:p>
    <w:p w14:paraId="3B21D9C7" w14:textId="0F564915" w:rsidR="1F8DCE7B" w:rsidRDefault="1F8DCE7B" w:rsidP="3E15CCE7">
      <w:pPr>
        <w:jc w:val="both"/>
      </w:pPr>
      <w:r w:rsidRPr="3E15CCE7">
        <w:rPr>
          <w:rFonts w:ascii="Times New Roman" w:eastAsia="Times New Roman" w:hAnsi="Times New Roman" w:cs="Times New Roman"/>
        </w:rPr>
        <w:t>Maksukorralduse seaduse § 26 täiendatakse lõikega 2</w:t>
      </w:r>
      <w:r w:rsidRPr="3E15CCE7">
        <w:rPr>
          <w:rFonts w:ascii="Times New Roman" w:eastAsia="Times New Roman" w:hAnsi="Times New Roman" w:cs="Times New Roman"/>
          <w:vertAlign w:val="superscript"/>
        </w:rPr>
        <w:t xml:space="preserve">4 </w:t>
      </w:r>
      <w:r w:rsidRPr="3E15CCE7">
        <w:rPr>
          <w:rFonts w:ascii="Times New Roman" w:eastAsia="Times New Roman" w:hAnsi="Times New Roman" w:cs="Times New Roman"/>
        </w:rPr>
        <w:t xml:space="preserve">järgmises sõnastuses: </w:t>
      </w:r>
    </w:p>
    <w:p w14:paraId="11C52F64" w14:textId="7A7A116F" w:rsidR="1F8DCE7B" w:rsidRDefault="1F8DCE7B" w:rsidP="3E15CCE7">
      <w:pPr>
        <w:jc w:val="both"/>
      </w:pPr>
      <w:r w:rsidRPr="3E15CCE7">
        <w:rPr>
          <w:rFonts w:ascii="Times New Roman" w:eastAsia="Times New Roman" w:hAnsi="Times New Roman" w:cs="Times New Roman"/>
        </w:rPr>
        <w:t>„(2</w:t>
      </w:r>
      <w:r w:rsidRPr="3E15CCE7">
        <w:rPr>
          <w:rFonts w:ascii="Times New Roman" w:eastAsia="Times New Roman" w:hAnsi="Times New Roman" w:cs="Times New Roman"/>
          <w:vertAlign w:val="superscript"/>
        </w:rPr>
        <w:t>4</w:t>
      </w:r>
      <w:r w:rsidRPr="3E15CCE7">
        <w:rPr>
          <w:rFonts w:ascii="Times New Roman" w:eastAsia="Times New Roman" w:hAnsi="Times New Roman" w:cs="Times New Roman"/>
        </w:rPr>
        <w:t>) Riigi Infosüsteemi Ametil on juurdepääs maksusaladusele ulatuses, mis on vajalik Eesti teabevärava ametliku e-posti infosüsteemi vahendusel elektrooniliste teadete saatmiseks ja sellega seotud infosüsteemide haldamiseks. Juurdepääs hõlmab isiku üldandmeid ning elektroonilise teate kohta käivaid andmeid.”.</w:t>
      </w:r>
    </w:p>
    <w:p w14:paraId="42A89380" w14:textId="0CE991C1" w:rsidR="3E15CCE7" w:rsidRDefault="3E15CCE7" w:rsidP="3E15CCE7">
      <w:pPr>
        <w:jc w:val="both"/>
        <w:rPr>
          <w:rFonts w:ascii="Times New Roman" w:hAnsi="Times New Roman" w:cs="Times New Roman"/>
        </w:rPr>
      </w:pPr>
    </w:p>
    <w:p w14:paraId="014D8FF2" w14:textId="5F690CDD" w:rsidR="00A64F4B" w:rsidRPr="0000236A" w:rsidRDefault="00A64F4B" w:rsidP="008A3FD5">
      <w:pPr>
        <w:jc w:val="both"/>
        <w:rPr>
          <w:rFonts w:ascii="Times New Roman" w:hAnsi="Times New Roman" w:cs="Times New Roman"/>
          <w:b/>
          <w:bCs/>
        </w:rPr>
      </w:pPr>
      <w:r w:rsidRPr="3E15CCE7">
        <w:rPr>
          <w:rFonts w:ascii="Times New Roman" w:hAnsi="Times New Roman" w:cs="Times New Roman"/>
          <w:b/>
          <w:bCs/>
        </w:rPr>
        <w:t xml:space="preserve">§ </w:t>
      </w:r>
      <w:r w:rsidR="35E89B64" w:rsidRPr="3E15CCE7">
        <w:rPr>
          <w:rFonts w:ascii="Times New Roman" w:hAnsi="Times New Roman" w:cs="Times New Roman"/>
          <w:b/>
          <w:bCs/>
        </w:rPr>
        <w:t>3</w:t>
      </w:r>
      <w:r w:rsidRPr="3E15CCE7">
        <w:rPr>
          <w:rFonts w:ascii="Times New Roman" w:hAnsi="Times New Roman" w:cs="Times New Roman"/>
          <w:b/>
          <w:bCs/>
        </w:rPr>
        <w:t xml:space="preserve">. </w:t>
      </w:r>
      <w:r w:rsidR="00C31A57">
        <w:rPr>
          <w:rFonts w:ascii="Times New Roman" w:hAnsi="Times New Roman" w:cs="Times New Roman"/>
          <w:b/>
          <w:bCs/>
        </w:rPr>
        <w:t>Seaduse j</w:t>
      </w:r>
      <w:r w:rsidRPr="0000236A">
        <w:rPr>
          <w:rFonts w:ascii="Times New Roman" w:hAnsi="Times New Roman" w:cs="Times New Roman"/>
          <w:b/>
          <w:bCs/>
        </w:rPr>
        <w:t xml:space="preserve">õustumine </w:t>
      </w:r>
    </w:p>
    <w:p w14:paraId="4FF11DB6" w14:textId="77777777" w:rsidR="00A64F4B" w:rsidRPr="0000236A" w:rsidRDefault="00A64F4B" w:rsidP="008A3FD5">
      <w:pPr>
        <w:jc w:val="both"/>
        <w:rPr>
          <w:rFonts w:ascii="Times New Roman" w:hAnsi="Times New Roman" w:cs="Times New Roman"/>
        </w:rPr>
      </w:pPr>
    </w:p>
    <w:p w14:paraId="668FFEC0" w14:textId="16AB8BE4" w:rsidR="008D7D70" w:rsidRDefault="00DB1269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 w:rsidR="008D7D70">
        <w:rPr>
          <w:rFonts w:ascii="Times New Roman" w:hAnsi="Times New Roman" w:cs="Times New Roman"/>
        </w:rPr>
        <w:t>Käesoleva s</w:t>
      </w:r>
      <w:r>
        <w:rPr>
          <w:rFonts w:ascii="Times New Roman" w:hAnsi="Times New Roman" w:cs="Times New Roman"/>
        </w:rPr>
        <w:t xml:space="preserve">eaduse § </w:t>
      </w:r>
      <w:r w:rsidR="008D7D70">
        <w:rPr>
          <w:rFonts w:ascii="Times New Roman" w:hAnsi="Times New Roman" w:cs="Times New Roman"/>
        </w:rPr>
        <w:t>1 punkt 2 jõustub 2025. a</w:t>
      </w:r>
      <w:r w:rsidR="001A6920">
        <w:rPr>
          <w:rFonts w:ascii="Times New Roman" w:hAnsi="Times New Roman" w:cs="Times New Roman"/>
        </w:rPr>
        <w:t>asta</w:t>
      </w:r>
      <w:r w:rsidR="008D7D70">
        <w:rPr>
          <w:rFonts w:ascii="Times New Roman" w:hAnsi="Times New Roman" w:cs="Times New Roman"/>
        </w:rPr>
        <w:t xml:space="preserve"> 1. detsembril.</w:t>
      </w:r>
    </w:p>
    <w:p w14:paraId="04334130" w14:textId="77777777" w:rsidR="008D7D70" w:rsidRDefault="008D7D70" w:rsidP="008A3FD5">
      <w:pPr>
        <w:jc w:val="both"/>
        <w:rPr>
          <w:rFonts w:ascii="Times New Roman" w:hAnsi="Times New Roman" w:cs="Times New Roman"/>
        </w:rPr>
      </w:pPr>
    </w:p>
    <w:p w14:paraId="57624D50" w14:textId="5CB66E9B" w:rsidR="00A64F4B" w:rsidRDefault="008D7D70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1A6920">
        <w:rPr>
          <w:rFonts w:ascii="Times New Roman" w:hAnsi="Times New Roman" w:cs="Times New Roman"/>
        </w:rPr>
        <w:t>Käesoleva seaduse § 1 punkt 4 jõustub 2026. aasta 1. jaanuari</w:t>
      </w:r>
      <w:commentRangeStart w:id="27"/>
      <w:ins w:id="28" w:author="Katariina Kärsten - JUSTDIGI" w:date="2025-07-28T16:23:00Z" w16du:dateUtc="2025-07-28T13:23:00Z">
        <w:r w:rsidR="002D4C0D">
          <w:rPr>
            <w:rFonts w:ascii="Times New Roman" w:hAnsi="Times New Roman" w:cs="Times New Roman"/>
          </w:rPr>
          <w:t>l</w:t>
        </w:r>
        <w:commentRangeEnd w:id="27"/>
        <w:r w:rsidR="002D4C0D">
          <w:rPr>
            <w:rStyle w:val="Kommentaariviide"/>
          </w:rPr>
          <w:commentReference w:id="27"/>
        </w:r>
      </w:ins>
      <w:r w:rsidR="001A6920">
        <w:rPr>
          <w:rFonts w:ascii="Times New Roman" w:hAnsi="Times New Roman" w:cs="Times New Roman"/>
        </w:rPr>
        <w:t>.</w:t>
      </w:r>
    </w:p>
    <w:p w14:paraId="42F65FDE" w14:textId="77777777" w:rsidR="00385D34" w:rsidRDefault="00385D34" w:rsidP="008A3FD5">
      <w:pPr>
        <w:jc w:val="both"/>
        <w:rPr>
          <w:rFonts w:ascii="Times New Roman" w:hAnsi="Times New Roman" w:cs="Times New Roman"/>
        </w:rPr>
      </w:pPr>
    </w:p>
    <w:p w14:paraId="01CF8155" w14:textId="77777777" w:rsidR="00385D34" w:rsidRDefault="00385D34" w:rsidP="008A3FD5">
      <w:pPr>
        <w:jc w:val="both"/>
        <w:rPr>
          <w:rFonts w:ascii="Times New Roman" w:hAnsi="Times New Roman" w:cs="Times New Roman"/>
        </w:rPr>
      </w:pPr>
    </w:p>
    <w:p w14:paraId="19B59066" w14:textId="77777777" w:rsidR="00F013A6" w:rsidRDefault="00F013A6" w:rsidP="008A3FD5">
      <w:pPr>
        <w:jc w:val="both"/>
        <w:rPr>
          <w:rFonts w:ascii="Times New Roman" w:hAnsi="Times New Roman" w:cs="Times New Roman"/>
        </w:rPr>
      </w:pPr>
    </w:p>
    <w:p w14:paraId="4DFDC4D8" w14:textId="72BFAE78" w:rsidR="00385D34" w:rsidRDefault="00385D34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Lauri Hussar</w:t>
      </w:r>
    </w:p>
    <w:p w14:paraId="38C37566" w14:textId="7BF94922" w:rsidR="00385D34" w:rsidRDefault="00385D34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Riigikogu esimees</w:t>
      </w:r>
    </w:p>
    <w:p w14:paraId="7CC88576" w14:textId="77777777" w:rsidR="00385D34" w:rsidRDefault="00385D34" w:rsidP="008A3FD5">
      <w:pPr>
        <w:jc w:val="both"/>
        <w:rPr>
          <w:rFonts w:ascii="Times New Roman" w:hAnsi="Times New Roman" w:cs="Times New Roman"/>
        </w:rPr>
      </w:pPr>
    </w:p>
    <w:p w14:paraId="272B818E" w14:textId="62DBF810" w:rsidR="00385D34" w:rsidRDefault="00385D34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Tallinn</w:t>
      </w:r>
      <w:r w:rsidR="00A4466F">
        <w:rPr>
          <w:rFonts w:ascii="Times New Roman" w:hAnsi="Times New Roman" w:cs="Times New Roman"/>
        </w:rPr>
        <w:t xml:space="preserve">                            2025</w:t>
      </w:r>
    </w:p>
    <w:p w14:paraId="717D1486" w14:textId="77777777" w:rsidR="00A4466F" w:rsidRDefault="00A4466F" w:rsidP="008A3FD5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590A5BD4" w14:textId="1FFEF870" w:rsidR="00A4466F" w:rsidRDefault="00A4466F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Algatab Vabariigi Valitsus                                  2025</w:t>
      </w:r>
    </w:p>
    <w:p w14:paraId="2E66F283" w14:textId="77777777" w:rsidR="00A4466F" w:rsidRDefault="00A4466F" w:rsidP="008A3FD5">
      <w:pPr>
        <w:jc w:val="both"/>
        <w:rPr>
          <w:rFonts w:ascii="Times New Roman" w:hAnsi="Times New Roman" w:cs="Times New Roman"/>
        </w:rPr>
      </w:pPr>
    </w:p>
    <w:p w14:paraId="725A9675" w14:textId="5B89C4DB" w:rsidR="00A64F4B" w:rsidRPr="00AE62C8" w:rsidRDefault="00A4466F" w:rsidP="008A3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(allkirjastatud digitaalselt)</w:t>
      </w:r>
    </w:p>
    <w:sectPr w:rsidR="00A64F4B" w:rsidRPr="00AE62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tariina Kärsten - JUSTDIGI" w:date="2025-07-29T12:06:00Z" w:initials="KK">
    <w:p w14:paraId="5A621BFB" w14:textId="77777777" w:rsidR="00C77654" w:rsidRDefault="00C77654" w:rsidP="00C77654">
      <w:pPr>
        <w:pStyle w:val="Kommentaaritekst"/>
      </w:pPr>
      <w:r>
        <w:rPr>
          <w:rStyle w:val="Kommentaariviide"/>
        </w:rPr>
        <w:annotationRef/>
      </w:r>
      <w:r>
        <w:t xml:space="preserve">Palun lisada alates esimesest lehest, jalusesse, keskele leheküljenumbrid vastavalt Riigikogu eelnõu ja seletuskirja vormistamise juhendile, kättesaadav </w:t>
      </w:r>
      <w:hyperlink r:id="rId1" w:history="1">
        <w:r w:rsidRPr="00F34FAA">
          <w:rPr>
            <w:rStyle w:val="Hperlink"/>
          </w:rPr>
          <w:t>HÕNTE käsiraamat | Justiits- ja Digiministeerium</w:t>
        </w:r>
      </w:hyperlink>
      <w:r>
        <w:t xml:space="preserve"> </w:t>
      </w:r>
    </w:p>
  </w:comment>
  <w:comment w:id="2" w:author="Katariina Kärsten - JUSTDIGI" w:date="2025-07-28T15:59:00Z" w:initials="KK">
    <w:p w14:paraId="3E6A1278" w14:textId="75D02C4F" w:rsidR="00C358CB" w:rsidRDefault="00C358CB" w:rsidP="00C358CB">
      <w:pPr>
        <w:pStyle w:val="Kommentaaritekst"/>
      </w:pPr>
      <w:r>
        <w:rPr>
          <w:rStyle w:val="Kommentaariviide"/>
        </w:rPr>
        <w:annotationRef/>
      </w:r>
      <w:r>
        <w:t xml:space="preserve">"tekst" kasutame muutmiskorralduses siis, kui muudame paragrahvi teksti ja paragrahvi pealkiri jääb samaks. Lõike muutmisel piisab viitest lõikele. </w:t>
      </w:r>
    </w:p>
  </w:comment>
  <w:comment w:id="6" w:author="Katariina Kärsten - JUSTDIGI" w:date="2025-07-23T09:30:00Z" w:initials="KK">
    <w:p w14:paraId="151E71A5" w14:textId="77777777" w:rsidR="00950F14" w:rsidRDefault="00624FB8" w:rsidP="00950F14">
      <w:pPr>
        <w:pStyle w:val="Kommentaaritekst"/>
      </w:pPr>
      <w:r>
        <w:rPr>
          <w:rStyle w:val="Kommentaariviide"/>
        </w:rPr>
        <w:annotationRef/>
      </w:r>
      <w:r w:rsidR="00950F14">
        <w:t xml:space="preserve">Viide § 15-2 lõikele 1 on liiga lai, sest selle p 1 järgi arvutatakse maksukohustuse vähendamine 1. jaanuari seisuga - see peaks olema nn standardjuhtum, mille puhul maksuteade saadetakse välja § 9 lg 1 alusel 15. veebruariks. </w:t>
      </w:r>
    </w:p>
  </w:comment>
  <w:comment w:id="9" w:author="Katariina Kärsten - JUSTDIGI" w:date="2025-07-23T09:32:00Z" w:initials="KK">
    <w:p w14:paraId="20B40B02" w14:textId="455A2786" w:rsidR="00450330" w:rsidRDefault="00450330" w:rsidP="00450330">
      <w:pPr>
        <w:pStyle w:val="Kommentaaritekst"/>
      </w:pPr>
      <w:r>
        <w:rPr>
          <w:rStyle w:val="Kommentaariviide"/>
        </w:rPr>
        <w:annotationRef/>
      </w:r>
      <w:r>
        <w:t xml:space="preserve">Kuna uued lisatavad paragrahvid jäävad kahe peatüki piirile, tuleb muutmiskäsus täpsustada, millisesse peatükki need kuuluvad. </w:t>
      </w:r>
    </w:p>
  </w:comment>
  <w:comment w:id="14" w:author="Katariina Kärsten - JUSTDIGI" w:date="2025-07-23T13:02:00Z" w:initials="KK">
    <w:p w14:paraId="1F634E74" w14:textId="77777777" w:rsidR="00756484" w:rsidRDefault="00756484" w:rsidP="00756484">
      <w:pPr>
        <w:pStyle w:val="Kommentaaritekst"/>
      </w:pPr>
      <w:r>
        <w:rPr>
          <w:rStyle w:val="Kommentaariviide"/>
        </w:rPr>
        <w:annotationRef/>
      </w:r>
      <w:r>
        <w:t xml:space="preserve">Siin ei ole viide käesolevale seadusele vajalik, niisugust lühendit kasutataksegi üksnes ühe seaduse piires. </w:t>
      </w:r>
    </w:p>
  </w:comment>
  <w:comment w:id="16" w:author="Katariina Kärsten - JUSTDIGI" w:date="2025-07-23T13:01:00Z" w:initials="KK">
    <w:p w14:paraId="0E63B379" w14:textId="2D4FB900" w:rsidR="002B3281" w:rsidRDefault="002B3281" w:rsidP="002B3281">
      <w:pPr>
        <w:pStyle w:val="Kommentaaritekst"/>
      </w:pPr>
      <w:r>
        <w:rPr>
          <w:rStyle w:val="Kommentaariviide"/>
        </w:rPr>
        <w:annotationRef/>
      </w:r>
      <w:r>
        <w:t xml:space="preserve">Lause on konarlik, pakume sõnastust: </w:t>
      </w:r>
    </w:p>
    <w:p w14:paraId="3CB138A6" w14:textId="77777777" w:rsidR="002B3281" w:rsidRDefault="002B3281" w:rsidP="002B3281">
      <w:pPr>
        <w:pStyle w:val="Kommentaaritekst"/>
      </w:pPr>
      <w:r>
        <w:rPr>
          <w:i/>
          <w:iCs/>
        </w:rPr>
        <w:t xml:space="preserve">Lapse hooldusõigust omava vanema või füüsilisest isikust eestkostja (edaspidi vanem) mootorsõidukimaksu kohustust vähendatakse, kui ta on vähemalt ühe mootorsõidukimaksu kohustusega liiklusregistris registreeritud M1- või N1-mootorsõiduki omanik või vastutav kasutaja käesoleva seaduse § 5 punkti 2 tähenduses. </w:t>
      </w:r>
    </w:p>
  </w:comment>
  <w:comment w:id="20" w:author="Katariina Kärsten - JUSTDIGI" w:date="2025-07-23T10:35:00Z" w:initials="KK">
    <w:p w14:paraId="30FDCC71" w14:textId="2B1F9A7C" w:rsidR="00064705" w:rsidRDefault="00064705" w:rsidP="00064705">
      <w:pPr>
        <w:pStyle w:val="Kommentaaritekst"/>
      </w:pPr>
      <w:r>
        <w:rPr>
          <w:rStyle w:val="Kommentaariviide"/>
        </w:rPr>
        <w:annotationRef/>
      </w:r>
      <w:r>
        <w:t>Koma</w:t>
      </w:r>
    </w:p>
  </w:comment>
  <w:comment w:id="22" w:author="Katariina Kärsten - JUSTDIGI" w:date="2025-07-29T11:54:00Z" w:initials="KK">
    <w:p w14:paraId="56E7C9F0" w14:textId="77777777" w:rsidR="00625E39" w:rsidRDefault="00625E39" w:rsidP="00625E39">
      <w:pPr>
        <w:pStyle w:val="Kommentaaritekst"/>
      </w:pPr>
      <w:r>
        <w:rPr>
          <w:rStyle w:val="Kommentaariviide"/>
        </w:rPr>
        <w:annotationRef/>
      </w:r>
      <w:r>
        <w:t>Muutmissätted tuleb esitada muudetava seaduse sätete paiknemise järjestuses HÕNTE § 36 lg 1). Palume § 12 muudatused esitada enne § 15</w:t>
      </w:r>
      <w:r>
        <w:rPr>
          <w:vertAlign w:val="superscript"/>
        </w:rPr>
        <w:t>1</w:t>
      </w:r>
      <w:r>
        <w:t xml:space="preserve"> ja § 15</w:t>
      </w:r>
      <w:r>
        <w:rPr>
          <w:vertAlign w:val="superscript"/>
        </w:rPr>
        <w:t>2</w:t>
      </w:r>
      <w:r>
        <w:t xml:space="preserve"> muudatusi. </w:t>
      </w:r>
    </w:p>
  </w:comment>
  <w:comment w:id="23" w:author="Katariina Kärsten - JUSTDIGI" w:date="2025-07-28T16:21:00Z" w:initials="KK">
    <w:p w14:paraId="21929F92" w14:textId="77777777" w:rsidR="00225E2B" w:rsidRDefault="006230D1" w:rsidP="00225E2B">
      <w:pPr>
        <w:pStyle w:val="Kommentaaritekst"/>
      </w:pPr>
      <w:r>
        <w:rPr>
          <w:rStyle w:val="Kommentaariviide"/>
        </w:rPr>
        <w:annotationRef/>
      </w:r>
      <w:r w:rsidR="00225E2B">
        <w:t xml:space="preserve">SK järgi oli säte algselt mõeldud üksnes 2025. a kohta, kuid eelnõuga soovitakse sätet rakendada tähtajatult. Juhime tähelepanu, et kehtiv § 17 lg 2 asub rakendussätete hulgas ja on olemuselt üleminekusäte. Kui sellest soovitakse teha tähtajatut sätet, siis tuleb regulatsioon (ehk kehtiva § 17 lg 2 tekst)  viia seaduse põhiteksti ning üleminekusäte kehtetuks tunnistada. Sobiv koht selleks on § 9 lg 2­-1. Palume eelnõu vastavalt täiendada ning § 17 lg 2 muudatus eelnõust välja jätta. </w:t>
      </w:r>
    </w:p>
    <w:p w14:paraId="758C7C31" w14:textId="77777777" w:rsidR="00225E2B" w:rsidRDefault="00225E2B" w:rsidP="00225E2B">
      <w:pPr>
        <w:pStyle w:val="Kommentaaritekst"/>
      </w:pPr>
      <w:r>
        <w:t xml:space="preserve">MSMS § 17 lg 2 jääb seadusesse alles, vt HÕNTE käsiraamatu § 13 komm 6. </w:t>
      </w:r>
    </w:p>
  </w:comment>
  <w:comment w:id="24" w:author="Katariina Kärsten - JUSTDIGI" w:date="2025-07-23T10:42:00Z" w:initials="KK">
    <w:p w14:paraId="7C30805E" w14:textId="56DC4118" w:rsidR="002D4C0D" w:rsidRDefault="009407CF" w:rsidP="002D4C0D">
      <w:pPr>
        <w:pStyle w:val="Kommentaaritekst"/>
      </w:pPr>
      <w:r>
        <w:rPr>
          <w:rStyle w:val="Kommentaariviide"/>
        </w:rPr>
        <w:annotationRef/>
      </w:r>
      <w:r w:rsidR="002D4C0D">
        <w:t xml:space="preserve">Rakendussättes tuleb kasutada sama sõnastust nagu põhitekstis. </w:t>
      </w:r>
    </w:p>
  </w:comment>
  <w:comment w:id="27" w:author="Katariina Kärsten - JUSTDIGI" w:date="2025-07-28T16:23:00Z" w:initials="KK">
    <w:p w14:paraId="078878BB" w14:textId="6958369B" w:rsidR="002D4C0D" w:rsidRDefault="002D4C0D" w:rsidP="002D4C0D">
      <w:pPr>
        <w:pStyle w:val="Kommentaaritekst"/>
      </w:pPr>
      <w:r>
        <w:rPr>
          <w:rStyle w:val="Kommentaariviide"/>
        </w:rPr>
        <w:annotationRef/>
      </w:r>
      <w:r>
        <w:t>Täheviga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A621BFB" w15:done="0"/>
  <w15:commentEx w15:paraId="3E6A1278" w15:done="0"/>
  <w15:commentEx w15:paraId="151E71A5" w15:done="0"/>
  <w15:commentEx w15:paraId="20B40B02" w15:done="0"/>
  <w15:commentEx w15:paraId="1F634E74" w15:done="0"/>
  <w15:commentEx w15:paraId="3CB138A6" w15:done="0"/>
  <w15:commentEx w15:paraId="30FDCC71" w15:done="0"/>
  <w15:commentEx w15:paraId="56E7C9F0" w15:done="0"/>
  <w15:commentEx w15:paraId="758C7C31" w15:done="0"/>
  <w15:commentEx w15:paraId="7C30805E" w15:done="0"/>
  <w15:commentEx w15:paraId="078878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D830D2F" w16cex:dateUtc="2025-07-29T09:06:00Z"/>
  <w16cex:commentExtensible w16cex:durableId="6578E03F" w16cex:dateUtc="2025-07-28T12:59:00Z"/>
  <w16cex:commentExtensible w16cex:durableId="147FFC51" w16cex:dateUtc="2025-07-23T06:30:00Z"/>
  <w16cex:commentExtensible w16cex:durableId="3978360C" w16cex:dateUtc="2025-07-23T06:32:00Z"/>
  <w16cex:commentExtensible w16cex:durableId="0FFEF582" w16cex:dateUtc="2025-07-23T10:02:00Z"/>
  <w16cex:commentExtensible w16cex:durableId="6491DA5F" w16cex:dateUtc="2025-07-23T10:01:00Z"/>
  <w16cex:commentExtensible w16cex:durableId="48D6FF50" w16cex:dateUtc="2025-07-23T07:35:00Z"/>
  <w16cex:commentExtensible w16cex:durableId="4261F892" w16cex:dateUtc="2025-07-29T08:54:00Z"/>
  <w16cex:commentExtensible w16cex:durableId="0910D660" w16cex:dateUtc="2025-07-28T13:21:00Z"/>
  <w16cex:commentExtensible w16cex:durableId="1986C103" w16cex:dateUtc="2025-07-23T07:42:00Z"/>
  <w16cex:commentExtensible w16cex:durableId="4A2D3DDD" w16cex:dateUtc="2025-07-28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621BFB" w16cid:durableId="6D830D2F"/>
  <w16cid:commentId w16cid:paraId="3E6A1278" w16cid:durableId="6578E03F"/>
  <w16cid:commentId w16cid:paraId="151E71A5" w16cid:durableId="147FFC51"/>
  <w16cid:commentId w16cid:paraId="20B40B02" w16cid:durableId="3978360C"/>
  <w16cid:commentId w16cid:paraId="1F634E74" w16cid:durableId="0FFEF582"/>
  <w16cid:commentId w16cid:paraId="3CB138A6" w16cid:durableId="6491DA5F"/>
  <w16cid:commentId w16cid:paraId="30FDCC71" w16cid:durableId="48D6FF50"/>
  <w16cid:commentId w16cid:paraId="56E7C9F0" w16cid:durableId="4261F892"/>
  <w16cid:commentId w16cid:paraId="758C7C31" w16cid:durableId="0910D660"/>
  <w16cid:commentId w16cid:paraId="7C30805E" w16cid:durableId="1986C103"/>
  <w16cid:commentId w16cid:paraId="078878BB" w16cid:durableId="4A2D3DD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8A4BB2"/>
    <w:multiLevelType w:val="hybridMultilevel"/>
    <w:tmpl w:val="B3A42946"/>
    <w:lvl w:ilvl="0" w:tplc="C864570A">
      <w:start w:val="1"/>
      <w:numFmt w:val="decimal"/>
      <w:lvlText w:val="%1)"/>
      <w:lvlJc w:val="left"/>
      <w:pPr>
        <w:ind w:left="1020" w:hanging="360"/>
      </w:pPr>
    </w:lvl>
    <w:lvl w:ilvl="1" w:tplc="6C881F3E">
      <w:start w:val="1"/>
      <w:numFmt w:val="decimal"/>
      <w:lvlText w:val="%2)"/>
      <w:lvlJc w:val="left"/>
      <w:pPr>
        <w:ind w:left="1020" w:hanging="360"/>
      </w:pPr>
    </w:lvl>
    <w:lvl w:ilvl="2" w:tplc="EF2E4A98">
      <w:start w:val="1"/>
      <w:numFmt w:val="decimal"/>
      <w:lvlText w:val="%3)"/>
      <w:lvlJc w:val="left"/>
      <w:pPr>
        <w:ind w:left="1020" w:hanging="360"/>
      </w:pPr>
    </w:lvl>
    <w:lvl w:ilvl="3" w:tplc="0D7CBFF2">
      <w:start w:val="1"/>
      <w:numFmt w:val="decimal"/>
      <w:lvlText w:val="%4)"/>
      <w:lvlJc w:val="left"/>
      <w:pPr>
        <w:ind w:left="1020" w:hanging="360"/>
      </w:pPr>
    </w:lvl>
    <w:lvl w:ilvl="4" w:tplc="4572B278">
      <w:start w:val="1"/>
      <w:numFmt w:val="decimal"/>
      <w:lvlText w:val="%5)"/>
      <w:lvlJc w:val="left"/>
      <w:pPr>
        <w:ind w:left="1020" w:hanging="360"/>
      </w:pPr>
    </w:lvl>
    <w:lvl w:ilvl="5" w:tplc="2C3C6B66">
      <w:start w:val="1"/>
      <w:numFmt w:val="decimal"/>
      <w:lvlText w:val="%6)"/>
      <w:lvlJc w:val="left"/>
      <w:pPr>
        <w:ind w:left="1020" w:hanging="360"/>
      </w:pPr>
    </w:lvl>
    <w:lvl w:ilvl="6" w:tplc="83A49778">
      <w:start w:val="1"/>
      <w:numFmt w:val="decimal"/>
      <w:lvlText w:val="%7)"/>
      <w:lvlJc w:val="left"/>
      <w:pPr>
        <w:ind w:left="1020" w:hanging="360"/>
      </w:pPr>
    </w:lvl>
    <w:lvl w:ilvl="7" w:tplc="70CA6B3C">
      <w:start w:val="1"/>
      <w:numFmt w:val="decimal"/>
      <w:lvlText w:val="%8)"/>
      <w:lvlJc w:val="left"/>
      <w:pPr>
        <w:ind w:left="1020" w:hanging="360"/>
      </w:pPr>
    </w:lvl>
    <w:lvl w:ilvl="8" w:tplc="4AA63A86">
      <w:start w:val="1"/>
      <w:numFmt w:val="decimal"/>
      <w:lvlText w:val="%9)"/>
      <w:lvlJc w:val="left"/>
      <w:pPr>
        <w:ind w:left="1020" w:hanging="360"/>
      </w:pPr>
    </w:lvl>
  </w:abstractNum>
  <w:num w:numId="1" w16cid:durableId="153310527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  <w15:person w15:author="Aili Sandre - JUSTDIGI">
    <w15:presenceInfo w15:providerId="AD" w15:userId="S::aili.sandre@justdigi.ee::5c51914f-c8e4-463d-98be-e24fff1b55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120DDE"/>
    <w:rsid w:val="000002C2"/>
    <w:rsid w:val="0000236A"/>
    <w:rsid w:val="00006D0E"/>
    <w:rsid w:val="00007CCE"/>
    <w:rsid w:val="0001023B"/>
    <w:rsid w:val="00017FFB"/>
    <w:rsid w:val="00020CDD"/>
    <w:rsid w:val="000223EB"/>
    <w:rsid w:val="000327B6"/>
    <w:rsid w:val="00033B33"/>
    <w:rsid w:val="0003700F"/>
    <w:rsid w:val="00042789"/>
    <w:rsid w:val="0004760B"/>
    <w:rsid w:val="0004770A"/>
    <w:rsid w:val="00055896"/>
    <w:rsid w:val="00056436"/>
    <w:rsid w:val="00064705"/>
    <w:rsid w:val="00064E74"/>
    <w:rsid w:val="00066EC3"/>
    <w:rsid w:val="00070D00"/>
    <w:rsid w:val="0007602E"/>
    <w:rsid w:val="000909BD"/>
    <w:rsid w:val="00091401"/>
    <w:rsid w:val="00093C3C"/>
    <w:rsid w:val="000A192F"/>
    <w:rsid w:val="000A4740"/>
    <w:rsid w:val="000A75F6"/>
    <w:rsid w:val="000B0D6B"/>
    <w:rsid w:val="000C0036"/>
    <w:rsid w:val="000C2CB0"/>
    <w:rsid w:val="000D02B8"/>
    <w:rsid w:val="000D3728"/>
    <w:rsid w:val="000D776E"/>
    <w:rsid w:val="000E342F"/>
    <w:rsid w:val="000E6B86"/>
    <w:rsid w:val="000F153F"/>
    <w:rsid w:val="000F1AA2"/>
    <w:rsid w:val="000F1FB4"/>
    <w:rsid w:val="001028BA"/>
    <w:rsid w:val="00103EC9"/>
    <w:rsid w:val="0010456E"/>
    <w:rsid w:val="00110429"/>
    <w:rsid w:val="001156BB"/>
    <w:rsid w:val="00117498"/>
    <w:rsid w:val="0012145C"/>
    <w:rsid w:val="001239ED"/>
    <w:rsid w:val="00123F9B"/>
    <w:rsid w:val="0013377C"/>
    <w:rsid w:val="001337A2"/>
    <w:rsid w:val="00135260"/>
    <w:rsid w:val="00135915"/>
    <w:rsid w:val="00137230"/>
    <w:rsid w:val="00137B41"/>
    <w:rsid w:val="00140AE9"/>
    <w:rsid w:val="00141785"/>
    <w:rsid w:val="00150148"/>
    <w:rsid w:val="00156392"/>
    <w:rsid w:val="0017170D"/>
    <w:rsid w:val="00175164"/>
    <w:rsid w:val="00176F7E"/>
    <w:rsid w:val="001800F6"/>
    <w:rsid w:val="00180636"/>
    <w:rsid w:val="00187152"/>
    <w:rsid w:val="001A5AD4"/>
    <w:rsid w:val="001A5DEF"/>
    <w:rsid w:val="001A6920"/>
    <w:rsid w:val="001B5816"/>
    <w:rsid w:val="001B6D20"/>
    <w:rsid w:val="001C0F15"/>
    <w:rsid w:val="001C2B8D"/>
    <w:rsid w:val="001C784E"/>
    <w:rsid w:val="001D2374"/>
    <w:rsid w:val="001D25AB"/>
    <w:rsid w:val="001D666C"/>
    <w:rsid w:val="001E3DF8"/>
    <w:rsid w:val="001E5DAE"/>
    <w:rsid w:val="001F6573"/>
    <w:rsid w:val="00200AFA"/>
    <w:rsid w:val="00205AC7"/>
    <w:rsid w:val="00214769"/>
    <w:rsid w:val="0021484B"/>
    <w:rsid w:val="0021637F"/>
    <w:rsid w:val="00216A78"/>
    <w:rsid w:val="00225CDA"/>
    <w:rsid w:val="00225E2B"/>
    <w:rsid w:val="00254F87"/>
    <w:rsid w:val="00260C1F"/>
    <w:rsid w:val="00271CD6"/>
    <w:rsid w:val="002725CB"/>
    <w:rsid w:val="002736A6"/>
    <w:rsid w:val="00273F9D"/>
    <w:rsid w:val="002867B0"/>
    <w:rsid w:val="002867E4"/>
    <w:rsid w:val="002875A0"/>
    <w:rsid w:val="002931E3"/>
    <w:rsid w:val="00293594"/>
    <w:rsid w:val="00293758"/>
    <w:rsid w:val="00297091"/>
    <w:rsid w:val="002975D4"/>
    <w:rsid w:val="002A3239"/>
    <w:rsid w:val="002A5519"/>
    <w:rsid w:val="002A7048"/>
    <w:rsid w:val="002A7D65"/>
    <w:rsid w:val="002B0C36"/>
    <w:rsid w:val="002B2212"/>
    <w:rsid w:val="002B2638"/>
    <w:rsid w:val="002B3281"/>
    <w:rsid w:val="002B6742"/>
    <w:rsid w:val="002B7A74"/>
    <w:rsid w:val="002C2B7C"/>
    <w:rsid w:val="002C2DE2"/>
    <w:rsid w:val="002D4C0D"/>
    <w:rsid w:val="002D6C6A"/>
    <w:rsid w:val="002E4D92"/>
    <w:rsid w:val="002E79B2"/>
    <w:rsid w:val="002F0BA0"/>
    <w:rsid w:val="002F0BF7"/>
    <w:rsid w:val="002F47AE"/>
    <w:rsid w:val="00300550"/>
    <w:rsid w:val="00311CE8"/>
    <w:rsid w:val="00313412"/>
    <w:rsid w:val="003301A2"/>
    <w:rsid w:val="003320F0"/>
    <w:rsid w:val="00340340"/>
    <w:rsid w:val="00340DEF"/>
    <w:rsid w:val="003465E5"/>
    <w:rsid w:val="0035391F"/>
    <w:rsid w:val="00365BD4"/>
    <w:rsid w:val="00370E6B"/>
    <w:rsid w:val="00371A05"/>
    <w:rsid w:val="003728C5"/>
    <w:rsid w:val="00373F3A"/>
    <w:rsid w:val="00376163"/>
    <w:rsid w:val="003831BF"/>
    <w:rsid w:val="00385D34"/>
    <w:rsid w:val="003864CE"/>
    <w:rsid w:val="00390683"/>
    <w:rsid w:val="00392360"/>
    <w:rsid w:val="0039240A"/>
    <w:rsid w:val="003938F5"/>
    <w:rsid w:val="00397109"/>
    <w:rsid w:val="003974B2"/>
    <w:rsid w:val="003A1075"/>
    <w:rsid w:val="003A1A7A"/>
    <w:rsid w:val="003A5970"/>
    <w:rsid w:val="003B6C59"/>
    <w:rsid w:val="003B7155"/>
    <w:rsid w:val="003C4BC3"/>
    <w:rsid w:val="003C787B"/>
    <w:rsid w:val="003D653F"/>
    <w:rsid w:val="003E1403"/>
    <w:rsid w:val="003E5EFF"/>
    <w:rsid w:val="003F1D87"/>
    <w:rsid w:val="003F4547"/>
    <w:rsid w:val="00401837"/>
    <w:rsid w:val="004025BB"/>
    <w:rsid w:val="00406596"/>
    <w:rsid w:val="00411F76"/>
    <w:rsid w:val="004205D8"/>
    <w:rsid w:val="00423218"/>
    <w:rsid w:val="00424B64"/>
    <w:rsid w:val="00425D7A"/>
    <w:rsid w:val="00443B7B"/>
    <w:rsid w:val="00444727"/>
    <w:rsid w:val="004477E0"/>
    <w:rsid w:val="00450044"/>
    <w:rsid w:val="00450330"/>
    <w:rsid w:val="00453AE1"/>
    <w:rsid w:val="00454082"/>
    <w:rsid w:val="00456D28"/>
    <w:rsid w:val="00457B8B"/>
    <w:rsid w:val="004613B2"/>
    <w:rsid w:val="0046261B"/>
    <w:rsid w:val="00462DB6"/>
    <w:rsid w:val="004739AD"/>
    <w:rsid w:val="00480D8E"/>
    <w:rsid w:val="00490798"/>
    <w:rsid w:val="00492CD5"/>
    <w:rsid w:val="004A59D8"/>
    <w:rsid w:val="004A6C38"/>
    <w:rsid w:val="004B16CF"/>
    <w:rsid w:val="004B1EBB"/>
    <w:rsid w:val="004B2A63"/>
    <w:rsid w:val="004B41B6"/>
    <w:rsid w:val="004B79B5"/>
    <w:rsid w:val="004B7D95"/>
    <w:rsid w:val="004C3510"/>
    <w:rsid w:val="004C43F4"/>
    <w:rsid w:val="004C6DBF"/>
    <w:rsid w:val="004D09E4"/>
    <w:rsid w:val="004D413B"/>
    <w:rsid w:val="004D5196"/>
    <w:rsid w:val="004D76CA"/>
    <w:rsid w:val="004E2BDB"/>
    <w:rsid w:val="004E3010"/>
    <w:rsid w:val="004F376F"/>
    <w:rsid w:val="005068C4"/>
    <w:rsid w:val="0053787F"/>
    <w:rsid w:val="005400EE"/>
    <w:rsid w:val="00540923"/>
    <w:rsid w:val="005423D6"/>
    <w:rsid w:val="00544E91"/>
    <w:rsid w:val="00547C01"/>
    <w:rsid w:val="00553534"/>
    <w:rsid w:val="0055463D"/>
    <w:rsid w:val="00560904"/>
    <w:rsid w:val="00563C6D"/>
    <w:rsid w:val="00564080"/>
    <w:rsid w:val="00575B8C"/>
    <w:rsid w:val="00575F37"/>
    <w:rsid w:val="00581EBB"/>
    <w:rsid w:val="005833EE"/>
    <w:rsid w:val="00596220"/>
    <w:rsid w:val="00596F1F"/>
    <w:rsid w:val="005B1E67"/>
    <w:rsid w:val="005C14C4"/>
    <w:rsid w:val="005D56DE"/>
    <w:rsid w:val="005F0BCA"/>
    <w:rsid w:val="005F0D2A"/>
    <w:rsid w:val="005F25A9"/>
    <w:rsid w:val="00601FE2"/>
    <w:rsid w:val="00611A2A"/>
    <w:rsid w:val="00613D69"/>
    <w:rsid w:val="00613E1C"/>
    <w:rsid w:val="00616EA7"/>
    <w:rsid w:val="006174CE"/>
    <w:rsid w:val="006230D1"/>
    <w:rsid w:val="00624FB8"/>
    <w:rsid w:val="00625095"/>
    <w:rsid w:val="00625834"/>
    <w:rsid w:val="00625E39"/>
    <w:rsid w:val="00626161"/>
    <w:rsid w:val="006277AE"/>
    <w:rsid w:val="00627C77"/>
    <w:rsid w:val="006340D0"/>
    <w:rsid w:val="00635931"/>
    <w:rsid w:val="00636B36"/>
    <w:rsid w:val="00640E92"/>
    <w:rsid w:val="00641FDD"/>
    <w:rsid w:val="00642B2B"/>
    <w:rsid w:val="00644C48"/>
    <w:rsid w:val="006521FF"/>
    <w:rsid w:val="00657C1A"/>
    <w:rsid w:val="006740B7"/>
    <w:rsid w:val="00686424"/>
    <w:rsid w:val="006A4699"/>
    <w:rsid w:val="006A4A85"/>
    <w:rsid w:val="006A776B"/>
    <w:rsid w:val="006B54B3"/>
    <w:rsid w:val="006B6BFB"/>
    <w:rsid w:val="006B7B2E"/>
    <w:rsid w:val="006C60E8"/>
    <w:rsid w:val="006D343E"/>
    <w:rsid w:val="006D4A22"/>
    <w:rsid w:val="006D533B"/>
    <w:rsid w:val="006D7876"/>
    <w:rsid w:val="006F0F90"/>
    <w:rsid w:val="006F2F49"/>
    <w:rsid w:val="006F2FAF"/>
    <w:rsid w:val="006F35DD"/>
    <w:rsid w:val="00704E51"/>
    <w:rsid w:val="0071419C"/>
    <w:rsid w:val="0071578A"/>
    <w:rsid w:val="007159EF"/>
    <w:rsid w:val="0071621F"/>
    <w:rsid w:val="00723585"/>
    <w:rsid w:val="00732B4C"/>
    <w:rsid w:val="00732DDE"/>
    <w:rsid w:val="00735DBB"/>
    <w:rsid w:val="0074551A"/>
    <w:rsid w:val="00750219"/>
    <w:rsid w:val="00754A00"/>
    <w:rsid w:val="00754CF7"/>
    <w:rsid w:val="00756484"/>
    <w:rsid w:val="007573B6"/>
    <w:rsid w:val="007600FB"/>
    <w:rsid w:val="00764438"/>
    <w:rsid w:val="007834CE"/>
    <w:rsid w:val="00794B97"/>
    <w:rsid w:val="007A4A03"/>
    <w:rsid w:val="007A7111"/>
    <w:rsid w:val="007B2392"/>
    <w:rsid w:val="007C2E23"/>
    <w:rsid w:val="007C6544"/>
    <w:rsid w:val="007C6CEC"/>
    <w:rsid w:val="007C7866"/>
    <w:rsid w:val="007D53FE"/>
    <w:rsid w:val="007E22CC"/>
    <w:rsid w:val="007E2416"/>
    <w:rsid w:val="007E410C"/>
    <w:rsid w:val="007E4890"/>
    <w:rsid w:val="007F069B"/>
    <w:rsid w:val="007F4F0D"/>
    <w:rsid w:val="007F7C0B"/>
    <w:rsid w:val="008007D4"/>
    <w:rsid w:val="00802700"/>
    <w:rsid w:val="00803525"/>
    <w:rsid w:val="00814B91"/>
    <w:rsid w:val="008160DD"/>
    <w:rsid w:val="008163D9"/>
    <w:rsid w:val="008220AC"/>
    <w:rsid w:val="00830A9E"/>
    <w:rsid w:val="008334A0"/>
    <w:rsid w:val="0083618A"/>
    <w:rsid w:val="00836D16"/>
    <w:rsid w:val="00841420"/>
    <w:rsid w:val="008624E2"/>
    <w:rsid w:val="008654F2"/>
    <w:rsid w:val="00876506"/>
    <w:rsid w:val="0087778F"/>
    <w:rsid w:val="0088796A"/>
    <w:rsid w:val="00897178"/>
    <w:rsid w:val="008A1765"/>
    <w:rsid w:val="008A3FD5"/>
    <w:rsid w:val="008A40EC"/>
    <w:rsid w:val="008A5CB8"/>
    <w:rsid w:val="008D172F"/>
    <w:rsid w:val="008D5CEA"/>
    <w:rsid w:val="008D7D70"/>
    <w:rsid w:val="008E0BAE"/>
    <w:rsid w:val="008E15BC"/>
    <w:rsid w:val="008E65BE"/>
    <w:rsid w:val="008F1439"/>
    <w:rsid w:val="008F3790"/>
    <w:rsid w:val="00900792"/>
    <w:rsid w:val="009045DF"/>
    <w:rsid w:val="009169DB"/>
    <w:rsid w:val="00916FE8"/>
    <w:rsid w:val="00927F8E"/>
    <w:rsid w:val="00936D7D"/>
    <w:rsid w:val="00937A7A"/>
    <w:rsid w:val="009407CF"/>
    <w:rsid w:val="009449CF"/>
    <w:rsid w:val="009466BF"/>
    <w:rsid w:val="00946943"/>
    <w:rsid w:val="00950F14"/>
    <w:rsid w:val="00953AAC"/>
    <w:rsid w:val="0096494C"/>
    <w:rsid w:val="009663EC"/>
    <w:rsid w:val="00966F22"/>
    <w:rsid w:val="00970C86"/>
    <w:rsid w:val="00970FF1"/>
    <w:rsid w:val="00974BB0"/>
    <w:rsid w:val="00975309"/>
    <w:rsid w:val="00990406"/>
    <w:rsid w:val="009977C3"/>
    <w:rsid w:val="009A336C"/>
    <w:rsid w:val="009A4215"/>
    <w:rsid w:val="009A7102"/>
    <w:rsid w:val="009B2B0C"/>
    <w:rsid w:val="009B7037"/>
    <w:rsid w:val="009B7930"/>
    <w:rsid w:val="009B7DE6"/>
    <w:rsid w:val="009C1A7B"/>
    <w:rsid w:val="009C3193"/>
    <w:rsid w:val="009D157A"/>
    <w:rsid w:val="009E686F"/>
    <w:rsid w:val="009E7535"/>
    <w:rsid w:val="00A05C3F"/>
    <w:rsid w:val="00A21315"/>
    <w:rsid w:val="00A344FB"/>
    <w:rsid w:val="00A42356"/>
    <w:rsid w:val="00A4466F"/>
    <w:rsid w:val="00A507CE"/>
    <w:rsid w:val="00A555CB"/>
    <w:rsid w:val="00A61589"/>
    <w:rsid w:val="00A615F5"/>
    <w:rsid w:val="00A64F4B"/>
    <w:rsid w:val="00A71A0D"/>
    <w:rsid w:val="00A7654D"/>
    <w:rsid w:val="00A8453E"/>
    <w:rsid w:val="00A95811"/>
    <w:rsid w:val="00AA0721"/>
    <w:rsid w:val="00AA20BA"/>
    <w:rsid w:val="00AA359F"/>
    <w:rsid w:val="00AA6992"/>
    <w:rsid w:val="00AB4B88"/>
    <w:rsid w:val="00AC0C77"/>
    <w:rsid w:val="00AC46D3"/>
    <w:rsid w:val="00AE1294"/>
    <w:rsid w:val="00AE62C8"/>
    <w:rsid w:val="00AF0933"/>
    <w:rsid w:val="00B02062"/>
    <w:rsid w:val="00B05F15"/>
    <w:rsid w:val="00B11232"/>
    <w:rsid w:val="00B13B4D"/>
    <w:rsid w:val="00B13FF3"/>
    <w:rsid w:val="00B2006F"/>
    <w:rsid w:val="00B229D4"/>
    <w:rsid w:val="00B327C2"/>
    <w:rsid w:val="00B368B5"/>
    <w:rsid w:val="00B406C6"/>
    <w:rsid w:val="00B42803"/>
    <w:rsid w:val="00B46C59"/>
    <w:rsid w:val="00B55ADA"/>
    <w:rsid w:val="00B63538"/>
    <w:rsid w:val="00B70672"/>
    <w:rsid w:val="00B76E8F"/>
    <w:rsid w:val="00B77214"/>
    <w:rsid w:val="00B802A2"/>
    <w:rsid w:val="00B85FD6"/>
    <w:rsid w:val="00B86A80"/>
    <w:rsid w:val="00B962C0"/>
    <w:rsid w:val="00B96873"/>
    <w:rsid w:val="00BA05BB"/>
    <w:rsid w:val="00BB69C4"/>
    <w:rsid w:val="00BB7150"/>
    <w:rsid w:val="00BB782F"/>
    <w:rsid w:val="00BC0928"/>
    <w:rsid w:val="00BC4745"/>
    <w:rsid w:val="00BC7ECB"/>
    <w:rsid w:val="00BE23F7"/>
    <w:rsid w:val="00BE28E0"/>
    <w:rsid w:val="00BE6584"/>
    <w:rsid w:val="00BE7FAD"/>
    <w:rsid w:val="00BF54A7"/>
    <w:rsid w:val="00C0051C"/>
    <w:rsid w:val="00C02846"/>
    <w:rsid w:val="00C10F24"/>
    <w:rsid w:val="00C11A66"/>
    <w:rsid w:val="00C11C2A"/>
    <w:rsid w:val="00C25CE2"/>
    <w:rsid w:val="00C26007"/>
    <w:rsid w:val="00C31A57"/>
    <w:rsid w:val="00C358CB"/>
    <w:rsid w:val="00C36851"/>
    <w:rsid w:val="00C43F1A"/>
    <w:rsid w:val="00C50961"/>
    <w:rsid w:val="00C57300"/>
    <w:rsid w:val="00C70F1F"/>
    <w:rsid w:val="00C75EB7"/>
    <w:rsid w:val="00C77654"/>
    <w:rsid w:val="00C81C07"/>
    <w:rsid w:val="00C85F14"/>
    <w:rsid w:val="00C91D80"/>
    <w:rsid w:val="00C97170"/>
    <w:rsid w:val="00CA3FFB"/>
    <w:rsid w:val="00CA5E40"/>
    <w:rsid w:val="00CA5EC1"/>
    <w:rsid w:val="00CB43EB"/>
    <w:rsid w:val="00CC0A49"/>
    <w:rsid w:val="00CC6386"/>
    <w:rsid w:val="00CD6D67"/>
    <w:rsid w:val="00CE1560"/>
    <w:rsid w:val="00CE25B3"/>
    <w:rsid w:val="00CE2AE2"/>
    <w:rsid w:val="00CE5756"/>
    <w:rsid w:val="00CE72CE"/>
    <w:rsid w:val="00CF4EC4"/>
    <w:rsid w:val="00CF6629"/>
    <w:rsid w:val="00CF69E8"/>
    <w:rsid w:val="00CF7F96"/>
    <w:rsid w:val="00D03D24"/>
    <w:rsid w:val="00D04129"/>
    <w:rsid w:val="00D101C8"/>
    <w:rsid w:val="00D12D0B"/>
    <w:rsid w:val="00D13352"/>
    <w:rsid w:val="00D141CD"/>
    <w:rsid w:val="00D15D5E"/>
    <w:rsid w:val="00D16732"/>
    <w:rsid w:val="00D20AA3"/>
    <w:rsid w:val="00D323C8"/>
    <w:rsid w:val="00D460EF"/>
    <w:rsid w:val="00D5393A"/>
    <w:rsid w:val="00D720D3"/>
    <w:rsid w:val="00D7634A"/>
    <w:rsid w:val="00D82FF0"/>
    <w:rsid w:val="00D83956"/>
    <w:rsid w:val="00D863E7"/>
    <w:rsid w:val="00D93DF8"/>
    <w:rsid w:val="00DA309F"/>
    <w:rsid w:val="00DA4EAA"/>
    <w:rsid w:val="00DA71F8"/>
    <w:rsid w:val="00DB1269"/>
    <w:rsid w:val="00DB18D3"/>
    <w:rsid w:val="00DC7C58"/>
    <w:rsid w:val="00DD1967"/>
    <w:rsid w:val="00DD68EA"/>
    <w:rsid w:val="00DE2C00"/>
    <w:rsid w:val="00DE7C60"/>
    <w:rsid w:val="00DF6B17"/>
    <w:rsid w:val="00E05994"/>
    <w:rsid w:val="00E06D00"/>
    <w:rsid w:val="00E0724A"/>
    <w:rsid w:val="00E12A74"/>
    <w:rsid w:val="00E1407D"/>
    <w:rsid w:val="00E23BC2"/>
    <w:rsid w:val="00E26F44"/>
    <w:rsid w:val="00E32C7E"/>
    <w:rsid w:val="00E33B36"/>
    <w:rsid w:val="00E52715"/>
    <w:rsid w:val="00E52BDF"/>
    <w:rsid w:val="00E56350"/>
    <w:rsid w:val="00E61801"/>
    <w:rsid w:val="00E63571"/>
    <w:rsid w:val="00E67FB2"/>
    <w:rsid w:val="00E706CD"/>
    <w:rsid w:val="00E71BE1"/>
    <w:rsid w:val="00E71EBD"/>
    <w:rsid w:val="00E813DA"/>
    <w:rsid w:val="00E921DC"/>
    <w:rsid w:val="00E93F87"/>
    <w:rsid w:val="00E952C0"/>
    <w:rsid w:val="00EA1DC8"/>
    <w:rsid w:val="00EA6501"/>
    <w:rsid w:val="00EB0A62"/>
    <w:rsid w:val="00EC01D3"/>
    <w:rsid w:val="00EC0E2F"/>
    <w:rsid w:val="00EC5283"/>
    <w:rsid w:val="00EC6444"/>
    <w:rsid w:val="00ED196D"/>
    <w:rsid w:val="00ED3027"/>
    <w:rsid w:val="00ED44C3"/>
    <w:rsid w:val="00ED7602"/>
    <w:rsid w:val="00EE27EC"/>
    <w:rsid w:val="00EE2F27"/>
    <w:rsid w:val="00EE3F41"/>
    <w:rsid w:val="00EE5B51"/>
    <w:rsid w:val="00EE6948"/>
    <w:rsid w:val="00EE6A49"/>
    <w:rsid w:val="00EF064B"/>
    <w:rsid w:val="00EF5FDB"/>
    <w:rsid w:val="00F013A6"/>
    <w:rsid w:val="00F0158D"/>
    <w:rsid w:val="00F063FF"/>
    <w:rsid w:val="00F069C3"/>
    <w:rsid w:val="00F139DB"/>
    <w:rsid w:val="00F14774"/>
    <w:rsid w:val="00F267DA"/>
    <w:rsid w:val="00F32169"/>
    <w:rsid w:val="00F32A86"/>
    <w:rsid w:val="00F33C74"/>
    <w:rsid w:val="00F431E3"/>
    <w:rsid w:val="00F43B4D"/>
    <w:rsid w:val="00F4723C"/>
    <w:rsid w:val="00F53D6B"/>
    <w:rsid w:val="00F545A5"/>
    <w:rsid w:val="00F5753F"/>
    <w:rsid w:val="00F61183"/>
    <w:rsid w:val="00F61230"/>
    <w:rsid w:val="00F76A40"/>
    <w:rsid w:val="00F804B3"/>
    <w:rsid w:val="00F806BB"/>
    <w:rsid w:val="00F8358C"/>
    <w:rsid w:val="00F83D6E"/>
    <w:rsid w:val="00F86376"/>
    <w:rsid w:val="00F908A3"/>
    <w:rsid w:val="00F90986"/>
    <w:rsid w:val="00F946C0"/>
    <w:rsid w:val="00F96A84"/>
    <w:rsid w:val="00FA2345"/>
    <w:rsid w:val="00FB211E"/>
    <w:rsid w:val="00FC2CD7"/>
    <w:rsid w:val="00FD0944"/>
    <w:rsid w:val="00FD5E60"/>
    <w:rsid w:val="00FD6D62"/>
    <w:rsid w:val="00FE04D1"/>
    <w:rsid w:val="00FF21BD"/>
    <w:rsid w:val="00FF550A"/>
    <w:rsid w:val="00FF64D8"/>
    <w:rsid w:val="00FF6C8E"/>
    <w:rsid w:val="01B9A552"/>
    <w:rsid w:val="02813631"/>
    <w:rsid w:val="02D535C1"/>
    <w:rsid w:val="03B90BC5"/>
    <w:rsid w:val="0411F849"/>
    <w:rsid w:val="041C2E17"/>
    <w:rsid w:val="0522B518"/>
    <w:rsid w:val="054F7A6A"/>
    <w:rsid w:val="05BCF2ED"/>
    <w:rsid w:val="069E12FA"/>
    <w:rsid w:val="07609346"/>
    <w:rsid w:val="0825FAC9"/>
    <w:rsid w:val="089D9B4C"/>
    <w:rsid w:val="0939497F"/>
    <w:rsid w:val="09540BB4"/>
    <w:rsid w:val="09669E17"/>
    <w:rsid w:val="0A0608FE"/>
    <w:rsid w:val="0B120DDE"/>
    <w:rsid w:val="0B37F21A"/>
    <w:rsid w:val="0C57CDE8"/>
    <w:rsid w:val="0D2131CB"/>
    <w:rsid w:val="0E84F85F"/>
    <w:rsid w:val="0F1B61E4"/>
    <w:rsid w:val="0F340C81"/>
    <w:rsid w:val="0FBA4AB4"/>
    <w:rsid w:val="10501F46"/>
    <w:rsid w:val="10CE939A"/>
    <w:rsid w:val="11706232"/>
    <w:rsid w:val="11C3A0F8"/>
    <w:rsid w:val="1200354A"/>
    <w:rsid w:val="122AAB3E"/>
    <w:rsid w:val="129F8531"/>
    <w:rsid w:val="12E22C97"/>
    <w:rsid w:val="130B9F5F"/>
    <w:rsid w:val="13959E7F"/>
    <w:rsid w:val="13C7D94A"/>
    <w:rsid w:val="14421573"/>
    <w:rsid w:val="1493C701"/>
    <w:rsid w:val="14DC5A88"/>
    <w:rsid w:val="16024683"/>
    <w:rsid w:val="16702FEB"/>
    <w:rsid w:val="179335F9"/>
    <w:rsid w:val="1835567C"/>
    <w:rsid w:val="1935D4DC"/>
    <w:rsid w:val="1B1C0546"/>
    <w:rsid w:val="1B72B689"/>
    <w:rsid w:val="1BDFB51A"/>
    <w:rsid w:val="1C68E200"/>
    <w:rsid w:val="1C7EA3A4"/>
    <w:rsid w:val="1CDF1142"/>
    <w:rsid w:val="1D163915"/>
    <w:rsid w:val="1D945390"/>
    <w:rsid w:val="1EF35AF0"/>
    <w:rsid w:val="1F416296"/>
    <w:rsid w:val="1F8DCE7B"/>
    <w:rsid w:val="1FDB03B1"/>
    <w:rsid w:val="1FF21ED2"/>
    <w:rsid w:val="1FF7F8B2"/>
    <w:rsid w:val="2156B8B2"/>
    <w:rsid w:val="22379BD0"/>
    <w:rsid w:val="22CD0944"/>
    <w:rsid w:val="2370B8D7"/>
    <w:rsid w:val="24DE6BB2"/>
    <w:rsid w:val="2507CFC0"/>
    <w:rsid w:val="257508DB"/>
    <w:rsid w:val="26557D89"/>
    <w:rsid w:val="278CE028"/>
    <w:rsid w:val="27AB7456"/>
    <w:rsid w:val="286972AD"/>
    <w:rsid w:val="2A03B9DE"/>
    <w:rsid w:val="2A04A931"/>
    <w:rsid w:val="2A9D595B"/>
    <w:rsid w:val="2AA8D7E6"/>
    <w:rsid w:val="2B026C09"/>
    <w:rsid w:val="2B65D720"/>
    <w:rsid w:val="2BED6DB8"/>
    <w:rsid w:val="2C81C810"/>
    <w:rsid w:val="2D54256F"/>
    <w:rsid w:val="2DEA4582"/>
    <w:rsid w:val="2E8932AB"/>
    <w:rsid w:val="2F722A66"/>
    <w:rsid w:val="2F8D9D8B"/>
    <w:rsid w:val="3159D6CE"/>
    <w:rsid w:val="341108C1"/>
    <w:rsid w:val="35E89B64"/>
    <w:rsid w:val="3602ED31"/>
    <w:rsid w:val="3608DF2F"/>
    <w:rsid w:val="36CA12DE"/>
    <w:rsid w:val="370F2DC4"/>
    <w:rsid w:val="371F4DF8"/>
    <w:rsid w:val="378EC72C"/>
    <w:rsid w:val="37D2A7CC"/>
    <w:rsid w:val="38095398"/>
    <w:rsid w:val="38598D9F"/>
    <w:rsid w:val="3A3DC8AA"/>
    <w:rsid w:val="3A670478"/>
    <w:rsid w:val="3A708198"/>
    <w:rsid w:val="3C1A1103"/>
    <w:rsid w:val="3D9DCF48"/>
    <w:rsid w:val="3DAA39D6"/>
    <w:rsid w:val="3E15CCE7"/>
    <w:rsid w:val="3E79EEAD"/>
    <w:rsid w:val="3E89F7C7"/>
    <w:rsid w:val="3EA15A23"/>
    <w:rsid w:val="3FD84720"/>
    <w:rsid w:val="4040ED91"/>
    <w:rsid w:val="40AC6322"/>
    <w:rsid w:val="4277C5D1"/>
    <w:rsid w:val="428D2B65"/>
    <w:rsid w:val="42D96B69"/>
    <w:rsid w:val="43611183"/>
    <w:rsid w:val="44C237A6"/>
    <w:rsid w:val="44DF48B1"/>
    <w:rsid w:val="45A3C9E0"/>
    <w:rsid w:val="4684B5B5"/>
    <w:rsid w:val="46C22F27"/>
    <w:rsid w:val="47DBA827"/>
    <w:rsid w:val="48434794"/>
    <w:rsid w:val="492F0787"/>
    <w:rsid w:val="495021B9"/>
    <w:rsid w:val="4D13AABF"/>
    <w:rsid w:val="4EC9486E"/>
    <w:rsid w:val="51CA4CB2"/>
    <w:rsid w:val="52332CB1"/>
    <w:rsid w:val="53473250"/>
    <w:rsid w:val="53AFA668"/>
    <w:rsid w:val="54FEB14D"/>
    <w:rsid w:val="55D9A00D"/>
    <w:rsid w:val="563E1973"/>
    <w:rsid w:val="56658ED9"/>
    <w:rsid w:val="56DC7663"/>
    <w:rsid w:val="56E5C13B"/>
    <w:rsid w:val="571F2EF9"/>
    <w:rsid w:val="58074EAD"/>
    <w:rsid w:val="58726769"/>
    <w:rsid w:val="598CBF11"/>
    <w:rsid w:val="5BC6297C"/>
    <w:rsid w:val="5CE435C6"/>
    <w:rsid w:val="5D6FC3E2"/>
    <w:rsid w:val="5D73B786"/>
    <w:rsid w:val="5E793E83"/>
    <w:rsid w:val="602DEF8B"/>
    <w:rsid w:val="6069BEBA"/>
    <w:rsid w:val="61426A33"/>
    <w:rsid w:val="61D769A4"/>
    <w:rsid w:val="625E1CDE"/>
    <w:rsid w:val="630A0FB7"/>
    <w:rsid w:val="635D2693"/>
    <w:rsid w:val="636DB483"/>
    <w:rsid w:val="6403852A"/>
    <w:rsid w:val="64CDF9EE"/>
    <w:rsid w:val="65ECCFBE"/>
    <w:rsid w:val="666339B1"/>
    <w:rsid w:val="6912DF95"/>
    <w:rsid w:val="697DFCF7"/>
    <w:rsid w:val="6AE765A4"/>
    <w:rsid w:val="6BB5313D"/>
    <w:rsid w:val="6D43A3AB"/>
    <w:rsid w:val="6F480FC7"/>
    <w:rsid w:val="6F8473D8"/>
    <w:rsid w:val="706FB5D3"/>
    <w:rsid w:val="715C240A"/>
    <w:rsid w:val="725955AB"/>
    <w:rsid w:val="744F409C"/>
    <w:rsid w:val="7555D172"/>
    <w:rsid w:val="75E69CAE"/>
    <w:rsid w:val="76D4DAF5"/>
    <w:rsid w:val="76E2CA91"/>
    <w:rsid w:val="77E86A89"/>
    <w:rsid w:val="7805560E"/>
    <w:rsid w:val="78973F9A"/>
    <w:rsid w:val="78C6BA69"/>
    <w:rsid w:val="7CAC1D32"/>
    <w:rsid w:val="7DFBA9E7"/>
    <w:rsid w:val="7E652E25"/>
    <w:rsid w:val="7F537C30"/>
    <w:rsid w:val="7F958112"/>
    <w:rsid w:val="7F9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8B6A"/>
  <w15:chartTrackingRefBased/>
  <w15:docId w15:val="{EF7F6361-B557-400C-BFDC-B191E13B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AC0C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t-EE"/>
    </w:rPr>
  </w:style>
  <w:style w:type="character" w:customStyle="1" w:styleId="normaltextrun">
    <w:name w:val="normaltextrun"/>
    <w:basedOn w:val="Liguvaikefont"/>
    <w:rsid w:val="00AC0C77"/>
  </w:style>
  <w:style w:type="character" w:customStyle="1" w:styleId="eop">
    <w:name w:val="eop"/>
    <w:basedOn w:val="Liguvaikefont"/>
    <w:rsid w:val="00AC0C77"/>
  </w:style>
  <w:style w:type="paragraph" w:styleId="Redaktsioon">
    <w:name w:val="Revision"/>
    <w:hidden/>
    <w:uiPriority w:val="99"/>
    <w:semiHidden/>
    <w:rsid w:val="00626161"/>
  </w:style>
  <w:style w:type="paragraph" w:styleId="Kommentaaritekst">
    <w:name w:val="annotation text"/>
    <w:basedOn w:val="Normaallaad"/>
    <w:link w:val="KommentaaritekstMrk"/>
    <w:uiPriority w:val="99"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4092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40923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C77654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77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digi.ee/oigusloome-arendamine/hea-oigusloome-ja-normitehnika/honte-kasiraamat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26E1C7-77B9-4D9A-AAE1-3CCDEED8C576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E322399E-94B4-4C9B-A4EA-1AA611C3C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7619A-2672-4467-8066-B44E1F7FD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10620</TotalTime>
  <Pages>1</Pages>
  <Words>673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Mets - RAM</dc:creator>
  <cp:keywords/>
  <dc:description/>
  <cp:lastModifiedBy>Katariina Kärsten - JUSTDIGI</cp:lastModifiedBy>
  <cp:revision>515</cp:revision>
  <dcterms:created xsi:type="dcterms:W3CDTF">2025-06-25T06:47:00Z</dcterms:created>
  <dcterms:modified xsi:type="dcterms:W3CDTF">2025-07-29T09:33:00Z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2025-06-25T06:47:17Z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950ba223-0a1e-4abd-b36f-93e47d13437b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